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039" w:rsidRPr="00276130" w:rsidRDefault="00DC7039" w:rsidP="004424FF">
      <w:pPr>
        <w:shd w:val="clear" w:color="auto" w:fill="FFFFFF"/>
        <w:spacing w:line="456" w:lineRule="exact"/>
        <w:ind w:left="101"/>
        <w:jc w:val="center"/>
      </w:pPr>
      <w:r w:rsidRPr="00276130">
        <w:rPr>
          <w:rFonts w:cs="Times New Roman"/>
          <w:bCs/>
          <w:color w:val="000000"/>
          <w:spacing w:val="-2"/>
        </w:rPr>
        <w:t>ДОГОВОР</w:t>
      </w:r>
      <w:r w:rsidR="001F3027" w:rsidRPr="00276130">
        <w:rPr>
          <w:rFonts w:cs="Times New Roman"/>
          <w:bCs/>
          <w:color w:val="000000"/>
          <w:spacing w:val="-2"/>
        </w:rPr>
        <w:t xml:space="preserve"> № ________</w:t>
      </w:r>
    </w:p>
    <w:p w:rsidR="004424FF" w:rsidRPr="004424FF" w:rsidRDefault="00DC7039" w:rsidP="004424FF">
      <w:pPr>
        <w:shd w:val="clear" w:color="auto" w:fill="FFFFFF"/>
        <w:tabs>
          <w:tab w:val="left" w:pos="7574"/>
          <w:tab w:val="left" w:leader="underscore" w:pos="7954"/>
          <w:tab w:val="left" w:leader="underscore" w:pos="9101"/>
        </w:tabs>
        <w:spacing w:line="456" w:lineRule="exact"/>
        <w:ind w:left="288" w:firstLine="421"/>
        <w:rPr>
          <w:color w:val="000000"/>
        </w:rPr>
      </w:pPr>
      <w:r>
        <w:rPr>
          <w:rFonts w:cs="Times New Roman"/>
          <w:color w:val="000000"/>
        </w:rPr>
        <w:t>на</w:t>
      </w:r>
      <w:r>
        <w:rPr>
          <w:color w:val="000000"/>
        </w:rPr>
        <w:t xml:space="preserve"> </w:t>
      </w:r>
      <w:r>
        <w:rPr>
          <w:rFonts w:cs="Times New Roman"/>
          <w:color w:val="000000"/>
        </w:rPr>
        <w:t>техническое</w:t>
      </w:r>
      <w:r>
        <w:rPr>
          <w:color w:val="000000"/>
        </w:rPr>
        <w:t xml:space="preserve"> </w:t>
      </w:r>
      <w:r>
        <w:rPr>
          <w:rFonts w:cs="Times New Roman"/>
          <w:color w:val="000000"/>
        </w:rPr>
        <w:t>обслуживание</w:t>
      </w:r>
      <w:r>
        <w:rPr>
          <w:color w:val="000000"/>
        </w:rPr>
        <w:t xml:space="preserve"> </w:t>
      </w:r>
      <w:r>
        <w:rPr>
          <w:rFonts w:cs="Times New Roman"/>
          <w:color w:val="000000"/>
        </w:rPr>
        <w:t>и</w:t>
      </w:r>
      <w:r>
        <w:rPr>
          <w:color w:val="000000"/>
        </w:rPr>
        <w:t xml:space="preserve"> </w:t>
      </w:r>
      <w:r>
        <w:rPr>
          <w:rFonts w:cs="Times New Roman"/>
          <w:color w:val="000000"/>
        </w:rPr>
        <w:t>ремонт</w:t>
      </w:r>
      <w:r w:rsidR="00E77300">
        <w:rPr>
          <w:color w:val="000000"/>
        </w:rPr>
        <w:t xml:space="preserve">  легковых автомобилей импортного производства</w:t>
      </w:r>
      <w:r w:rsidR="004424FF" w:rsidRPr="004424FF">
        <w:rPr>
          <w:color w:val="000000"/>
        </w:rPr>
        <w:t>.</w:t>
      </w:r>
    </w:p>
    <w:p w:rsidR="00435791" w:rsidRPr="00A37717" w:rsidRDefault="00435791" w:rsidP="004424FF">
      <w:pPr>
        <w:pStyle w:val="a4"/>
        <w:tabs>
          <w:tab w:val="right" w:pos="10632"/>
        </w:tabs>
        <w:ind w:firstLine="0"/>
        <w:rPr>
          <w:rFonts w:ascii="Arial" w:hAnsi="Arial" w:cs="Arial"/>
        </w:rPr>
      </w:pPr>
      <w:r w:rsidRPr="00A37717">
        <w:rPr>
          <w:rFonts w:ascii="Arial" w:hAnsi="Arial" w:cs="Arial"/>
        </w:rPr>
        <w:t>г. Петрозаводск</w:t>
      </w:r>
      <w:r w:rsidRPr="002B40E0">
        <w:rPr>
          <w:rFonts w:ascii="Arial" w:hAnsi="Arial" w:cs="Arial"/>
        </w:rPr>
        <w:t xml:space="preserve">                                                                                         </w:t>
      </w:r>
      <w:r w:rsidRPr="00A37717">
        <w:rPr>
          <w:rFonts w:ascii="Arial" w:hAnsi="Arial" w:cs="Arial"/>
        </w:rPr>
        <w:t>«____»</w:t>
      </w:r>
      <w:r>
        <w:rPr>
          <w:rFonts w:ascii="Arial" w:hAnsi="Arial" w:cs="Arial"/>
        </w:rPr>
        <w:t xml:space="preserve"> __________ 201</w:t>
      </w:r>
      <w:r w:rsidRPr="00AF4F5C">
        <w:rPr>
          <w:rFonts w:ascii="Arial" w:hAnsi="Arial" w:cs="Arial"/>
        </w:rPr>
        <w:t>___</w:t>
      </w:r>
      <w:r w:rsidRPr="00A37717">
        <w:rPr>
          <w:rFonts w:ascii="Arial" w:hAnsi="Arial" w:cs="Arial"/>
        </w:rPr>
        <w:t xml:space="preserve"> г.</w:t>
      </w:r>
    </w:p>
    <w:p w:rsidR="00435791" w:rsidRDefault="000E3C9F" w:rsidP="004424FF">
      <w:pPr>
        <w:shd w:val="clear" w:color="auto" w:fill="FFFFFF"/>
        <w:ind w:left="19"/>
        <w:jc w:val="center"/>
        <w:rPr>
          <w:b/>
          <w:color w:val="000000"/>
          <w:spacing w:val="1"/>
        </w:rPr>
      </w:pPr>
      <w:r w:rsidRPr="000E3C9F">
        <w:rPr>
          <w:b/>
          <w:color w:val="000000"/>
          <w:spacing w:val="1"/>
        </w:rPr>
        <w:t>1. Предмет договора</w:t>
      </w:r>
    </w:p>
    <w:p w:rsidR="00276130" w:rsidRPr="00435791" w:rsidRDefault="00276130" w:rsidP="004424FF">
      <w:pPr>
        <w:shd w:val="clear" w:color="auto" w:fill="FFFFFF"/>
        <w:ind w:left="19"/>
        <w:jc w:val="center"/>
        <w:rPr>
          <w:b/>
          <w:color w:val="000000"/>
          <w:spacing w:val="1"/>
        </w:rPr>
      </w:pPr>
    </w:p>
    <w:p w:rsidR="00435791" w:rsidRPr="002769B6" w:rsidRDefault="00585C62" w:rsidP="00585C62">
      <w:pPr>
        <w:pStyle w:val="ad"/>
        <w:spacing w:after="0"/>
        <w:ind w:firstLine="426"/>
        <w:jc w:val="both"/>
      </w:pPr>
      <w:r w:rsidRPr="00D36757">
        <w:rPr>
          <w:color w:val="000000"/>
        </w:rPr>
        <w:t>Общество с ограниченной ответственностью «</w:t>
      </w:r>
      <w:proofErr w:type="spellStart"/>
      <w:r w:rsidRPr="00D36757">
        <w:rPr>
          <w:color w:val="000000"/>
        </w:rPr>
        <w:t>Энергокомфорт</w:t>
      </w:r>
      <w:proofErr w:type="spellEnd"/>
      <w:r w:rsidRPr="00D36757">
        <w:rPr>
          <w:color w:val="000000"/>
        </w:rPr>
        <w:t xml:space="preserve">». Карелия», именуемое в дальнейшем </w:t>
      </w:r>
      <w:r w:rsidRPr="00D36757">
        <w:rPr>
          <w:b/>
          <w:color w:val="000000"/>
        </w:rPr>
        <w:t>«Заказчик»</w:t>
      </w:r>
      <w:r w:rsidRPr="00D36757">
        <w:rPr>
          <w:color w:val="000000"/>
        </w:rPr>
        <w:t xml:space="preserve">, в лице директора по общим вопросам </w:t>
      </w:r>
      <w:proofErr w:type="spellStart"/>
      <w:r w:rsidRPr="00D36757">
        <w:rPr>
          <w:color w:val="000000"/>
        </w:rPr>
        <w:t>Туркова</w:t>
      </w:r>
      <w:proofErr w:type="spellEnd"/>
      <w:r w:rsidRPr="00D36757">
        <w:rPr>
          <w:color w:val="000000"/>
        </w:rPr>
        <w:t xml:space="preserve"> Андрея Павловича, действующего </w:t>
      </w:r>
      <w:r w:rsidR="00124A57">
        <w:rPr>
          <w:color w:val="000000"/>
        </w:rPr>
        <w:t>на основании доверенности №  1</w:t>
      </w:r>
      <w:r w:rsidR="00124A57" w:rsidRPr="00124A57">
        <w:rPr>
          <w:color w:val="000000"/>
        </w:rPr>
        <w:t>5</w:t>
      </w:r>
      <w:r w:rsidR="00124A57">
        <w:rPr>
          <w:color w:val="000000"/>
        </w:rPr>
        <w:t xml:space="preserve"> от  </w:t>
      </w:r>
      <w:r w:rsidR="00124A57" w:rsidRPr="00124A57">
        <w:rPr>
          <w:color w:val="000000"/>
        </w:rPr>
        <w:t>2</w:t>
      </w:r>
      <w:r w:rsidR="00124A57">
        <w:rPr>
          <w:color w:val="000000"/>
        </w:rPr>
        <w:t xml:space="preserve">7 </w:t>
      </w:r>
      <w:r w:rsidR="00124A57" w:rsidRPr="00124A57">
        <w:rPr>
          <w:color w:val="000000"/>
        </w:rPr>
        <w:t>октября</w:t>
      </w:r>
      <w:r w:rsidR="00124A57">
        <w:rPr>
          <w:color w:val="000000"/>
        </w:rPr>
        <w:t xml:space="preserve"> 2019</w:t>
      </w:r>
      <w:r w:rsidRPr="00D36757">
        <w:rPr>
          <w:color w:val="000000"/>
        </w:rPr>
        <w:t xml:space="preserve"> года</w:t>
      </w:r>
      <w:r w:rsidR="00435791" w:rsidRPr="009C2206">
        <w:t>, с одной стороны, и</w:t>
      </w:r>
      <w:r w:rsidR="00435791">
        <w:t xml:space="preserve"> </w:t>
      </w:r>
      <w:r w:rsidR="000B6909" w:rsidRPr="00585C62">
        <w:t>____________________________________________,</w:t>
      </w:r>
      <w:r w:rsidR="00435791" w:rsidRPr="009C2206">
        <w:t xml:space="preserve"> именуемое в дальнейшем </w:t>
      </w:r>
      <w:r w:rsidR="00435791" w:rsidRPr="009C2206">
        <w:rPr>
          <w:b/>
        </w:rPr>
        <w:t>«Исполнитель»</w:t>
      </w:r>
      <w:r w:rsidR="00435791" w:rsidRPr="009C2206">
        <w:t>, в лице</w:t>
      </w:r>
      <w:r w:rsidR="00435791">
        <w:t xml:space="preserve"> </w:t>
      </w:r>
      <w:r w:rsidR="000B6909">
        <w:rPr>
          <w:bCs/>
        </w:rPr>
        <w:t>_________________________________________________</w:t>
      </w:r>
      <w:r w:rsidR="00435791" w:rsidRPr="00310836">
        <w:rPr>
          <w:bCs/>
        </w:rPr>
        <w:t xml:space="preserve">, действующего на основании </w:t>
      </w:r>
      <w:r w:rsidR="000B6909">
        <w:rPr>
          <w:bCs/>
        </w:rPr>
        <w:t>_________________________</w:t>
      </w:r>
      <w:r w:rsidR="00435791" w:rsidRPr="00310836">
        <w:rPr>
          <w:bCs/>
        </w:rPr>
        <w:t xml:space="preserve">, </w:t>
      </w:r>
      <w:r w:rsidR="00435791" w:rsidRPr="009C2206">
        <w:t>с другой стороны, заключили настоящий договор о нижеследующем:</w:t>
      </w:r>
    </w:p>
    <w:p w:rsidR="009F74F4" w:rsidRPr="002B40E0" w:rsidRDefault="009F74F4" w:rsidP="004424FF">
      <w:pPr>
        <w:pStyle w:val="a4"/>
        <w:ind w:right="-26" w:hanging="11"/>
        <w:rPr>
          <w:rFonts w:ascii="Arial" w:hAnsi="Arial" w:cs="Arial"/>
        </w:rPr>
      </w:pPr>
    </w:p>
    <w:p w:rsidR="009F74F4" w:rsidRPr="00777EBA" w:rsidRDefault="009F74F4" w:rsidP="004424FF">
      <w:pPr>
        <w:pStyle w:val="a4"/>
        <w:numPr>
          <w:ilvl w:val="0"/>
          <w:numId w:val="12"/>
        </w:numPr>
        <w:spacing w:before="120"/>
        <w:ind w:right="-26"/>
        <w:jc w:val="center"/>
        <w:rPr>
          <w:rFonts w:ascii="Arial" w:hAnsi="Arial" w:cs="Arial"/>
          <w:bCs/>
          <w:lang w:val="en-US"/>
        </w:rPr>
      </w:pPr>
      <w:r w:rsidRPr="00905ABE">
        <w:rPr>
          <w:rFonts w:ascii="Arial" w:hAnsi="Arial" w:cs="Arial"/>
          <w:bCs/>
        </w:rPr>
        <w:t>Предмет Договора.</w:t>
      </w:r>
    </w:p>
    <w:p w:rsidR="009F74F4" w:rsidRPr="00905ABE" w:rsidRDefault="009F74F4" w:rsidP="004424FF">
      <w:pPr>
        <w:pStyle w:val="a4"/>
        <w:ind w:right="-26" w:hanging="11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1.1.</w:t>
      </w:r>
      <w:r w:rsidRPr="00905ABE">
        <w:rPr>
          <w:rFonts w:ascii="Arial" w:hAnsi="Arial" w:cs="Arial"/>
          <w:b w:val="0"/>
        </w:rPr>
        <w:tab/>
        <w:t xml:space="preserve">Исполнитель обязуется по заявке Заказчика выполнять работы по </w:t>
      </w:r>
      <w:r>
        <w:rPr>
          <w:rFonts w:ascii="Arial" w:hAnsi="Arial" w:cs="Arial"/>
          <w:b w:val="0"/>
        </w:rPr>
        <w:t>техническому обслуживанию</w:t>
      </w:r>
      <w:r w:rsidR="000458E2">
        <w:rPr>
          <w:rFonts w:ascii="Arial" w:hAnsi="Arial" w:cs="Arial"/>
          <w:b w:val="0"/>
        </w:rPr>
        <w:t xml:space="preserve"> и </w:t>
      </w:r>
      <w:r w:rsidR="00EA4B00">
        <w:rPr>
          <w:rFonts w:ascii="Arial" w:hAnsi="Arial" w:cs="Arial"/>
          <w:b w:val="0"/>
        </w:rPr>
        <w:t>ремонту легковых автомобилей импортного производства</w:t>
      </w:r>
      <w:r w:rsidRPr="00905ABE">
        <w:rPr>
          <w:rFonts w:ascii="Arial" w:hAnsi="Arial" w:cs="Arial"/>
          <w:b w:val="0"/>
        </w:rPr>
        <w:t xml:space="preserve"> Заказчика</w:t>
      </w:r>
      <w:r w:rsidR="00E032DA" w:rsidRPr="00E032DA">
        <w:rPr>
          <w:rFonts w:ascii="Arial" w:hAnsi="Arial" w:cs="Arial"/>
          <w:b w:val="0"/>
        </w:rPr>
        <w:t xml:space="preserve"> </w:t>
      </w:r>
      <w:r w:rsidR="00E032DA">
        <w:rPr>
          <w:rFonts w:ascii="Arial" w:hAnsi="Arial" w:cs="Arial"/>
          <w:b w:val="0"/>
        </w:rPr>
        <w:t xml:space="preserve">в соответствие с техническим заданием </w:t>
      </w:r>
      <w:r w:rsidR="00E032DA" w:rsidRPr="00905ABE">
        <w:rPr>
          <w:rFonts w:ascii="Arial" w:hAnsi="Arial" w:cs="Arial"/>
          <w:b w:val="0"/>
        </w:rPr>
        <w:t>(Приложение № 1</w:t>
      </w:r>
      <w:r w:rsidR="00E032DA">
        <w:rPr>
          <w:rFonts w:ascii="Arial" w:hAnsi="Arial" w:cs="Arial"/>
          <w:b w:val="0"/>
        </w:rPr>
        <w:t xml:space="preserve"> к Договору)</w:t>
      </w:r>
      <w:r w:rsidRPr="00905ABE">
        <w:rPr>
          <w:rFonts w:ascii="Arial" w:hAnsi="Arial" w:cs="Arial"/>
          <w:b w:val="0"/>
        </w:rPr>
        <w:t xml:space="preserve"> а Заказчик обязуется принять результат работы и оплатить его.</w:t>
      </w:r>
    </w:p>
    <w:p w:rsidR="009F74F4" w:rsidRPr="002B40E0" w:rsidRDefault="009F74F4" w:rsidP="004424FF">
      <w:pPr>
        <w:pStyle w:val="a4"/>
        <w:ind w:right="-26" w:hanging="11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1.2.</w:t>
      </w:r>
      <w:r w:rsidRPr="00905ABE">
        <w:rPr>
          <w:rFonts w:ascii="Arial" w:hAnsi="Arial" w:cs="Arial"/>
          <w:b w:val="0"/>
        </w:rPr>
        <w:tab/>
        <w:t>Работа считается выполненной после подписания акта сдачи-приемки работы Заказчиком.</w:t>
      </w:r>
    </w:p>
    <w:p w:rsidR="009F74F4" w:rsidRPr="002B40E0" w:rsidRDefault="009F74F4" w:rsidP="004424FF">
      <w:pPr>
        <w:pStyle w:val="a4"/>
        <w:ind w:right="-26" w:hanging="11"/>
        <w:rPr>
          <w:rFonts w:ascii="Arial" w:hAnsi="Arial" w:cs="Arial"/>
          <w:b w:val="0"/>
        </w:rPr>
      </w:pPr>
    </w:p>
    <w:p w:rsidR="00010D23" w:rsidRPr="00276130" w:rsidRDefault="00010D23" w:rsidP="004424FF">
      <w:pPr>
        <w:spacing w:before="120"/>
        <w:ind w:firstLine="720"/>
        <w:jc w:val="center"/>
        <w:rPr>
          <w:b/>
        </w:rPr>
      </w:pPr>
      <w:r>
        <w:rPr>
          <w:b/>
        </w:rPr>
        <w:t>2</w:t>
      </w:r>
      <w:r w:rsidRPr="009C2206">
        <w:rPr>
          <w:b/>
        </w:rPr>
        <w:t>.Стоимость, порядок расчетов.</w:t>
      </w:r>
    </w:p>
    <w:p w:rsidR="009F74F4" w:rsidRPr="00F128B7" w:rsidRDefault="009F74F4" w:rsidP="004424FF">
      <w:pPr>
        <w:jc w:val="both"/>
      </w:pPr>
      <w:r w:rsidRPr="00F128B7">
        <w:t>2.1.</w:t>
      </w:r>
      <w:r w:rsidRPr="00F128B7">
        <w:tab/>
      </w:r>
      <w:proofErr w:type="gramStart"/>
      <w:r w:rsidRPr="00F128B7">
        <w:t xml:space="preserve">Стоимость работ, выполняемых по настоящему Договору, составляет </w:t>
      </w:r>
      <w:r w:rsidR="000B6909">
        <w:t>_________________</w:t>
      </w:r>
      <w:r w:rsidR="00DD53F2">
        <w:t xml:space="preserve"> </w:t>
      </w:r>
      <w:r w:rsidR="00585C62">
        <w:t>рублей за один нормо-</w:t>
      </w:r>
      <w:r w:rsidRPr="00F128B7">
        <w:t>час</w:t>
      </w:r>
      <w:r w:rsidR="00DD53F2">
        <w:t xml:space="preserve"> (без учета НДС)</w:t>
      </w:r>
      <w:r w:rsidRPr="00F128B7">
        <w:t>,</w:t>
      </w:r>
      <w:r w:rsidRPr="00F128B7">
        <w:rPr>
          <w:color w:val="000000"/>
          <w:spacing w:val="1"/>
        </w:rPr>
        <w:t xml:space="preserve"> стоимость запчастей, и при необходимости - стоимость дополнительных услуг, оказываемых «Исполнителем», согласовываются с «Заказчиком» до начала выполнения работ.</w:t>
      </w:r>
      <w:r w:rsidRPr="00F128B7">
        <w:t xml:space="preserve"> </w:t>
      </w:r>
      <w:proofErr w:type="gramEnd"/>
    </w:p>
    <w:p w:rsidR="009F74F4" w:rsidRPr="00F128B7" w:rsidRDefault="009F74F4" w:rsidP="004424FF">
      <w:pPr>
        <w:ind w:firstLine="709"/>
        <w:jc w:val="both"/>
      </w:pPr>
      <w:r w:rsidRPr="00F128B7">
        <w:t xml:space="preserve">На основные виды работ по техническому обслуживанию и ремонту </w:t>
      </w:r>
      <w:r w:rsidR="00EA4B00">
        <w:t>импортных автомобилей</w:t>
      </w:r>
      <w:r w:rsidRPr="00F128B7">
        <w:t xml:space="preserve"> </w:t>
      </w:r>
      <w:r w:rsidRPr="00F128B7">
        <w:rPr>
          <w:b/>
        </w:rPr>
        <w:t>установлена фиксированная цена</w:t>
      </w:r>
      <w:r w:rsidR="00E032DA">
        <w:t xml:space="preserve"> (приложение №3</w:t>
      </w:r>
      <w:r w:rsidRPr="00F128B7">
        <w:t>), которая устанавливается на время действия договора.</w:t>
      </w:r>
    </w:p>
    <w:p w:rsidR="009F74F4" w:rsidRDefault="009F74F4" w:rsidP="004424FF">
      <w:pPr>
        <w:tabs>
          <w:tab w:val="left" w:pos="900"/>
        </w:tabs>
        <w:ind w:firstLine="420"/>
        <w:jc w:val="both"/>
      </w:pPr>
      <w:r w:rsidRPr="00F128B7">
        <w:t xml:space="preserve">Стоимость запасных частей и эксплуатационных материалов, используемых при выполнении работ по Договору, не должна превышать среднерыночных значений по </w:t>
      </w:r>
      <w:proofErr w:type="gramStart"/>
      <w:r w:rsidRPr="00F128B7">
        <w:t>г</w:t>
      </w:r>
      <w:proofErr w:type="gramEnd"/>
      <w:r w:rsidRPr="00F128B7">
        <w:t>. Петрозаводску и быть единой для всех клиентов Исполнителя.</w:t>
      </w:r>
    </w:p>
    <w:p w:rsidR="009F74F4" w:rsidRPr="00F128B7" w:rsidRDefault="009F74F4" w:rsidP="004424FF">
      <w:pPr>
        <w:tabs>
          <w:tab w:val="left" w:pos="900"/>
        </w:tabs>
        <w:ind w:firstLine="420"/>
        <w:jc w:val="both"/>
      </w:pPr>
      <w:r>
        <w:t xml:space="preserve">Общая стоимость по договору не должна превышать </w:t>
      </w:r>
      <w:r w:rsidR="000B6909">
        <w:t>___________________________________________________</w:t>
      </w:r>
      <w:r w:rsidR="00585C62">
        <w:t>_________________________________</w:t>
      </w:r>
    </w:p>
    <w:p w:rsidR="009F74F4" w:rsidRPr="00F128B7" w:rsidRDefault="009F74F4" w:rsidP="004424FF">
      <w:pPr>
        <w:pStyle w:val="a4"/>
        <w:ind w:right="-26" w:hanging="11"/>
        <w:rPr>
          <w:rFonts w:ascii="Arial" w:hAnsi="Arial" w:cs="Arial"/>
          <w:b w:val="0"/>
        </w:rPr>
      </w:pPr>
      <w:r w:rsidRPr="00F128B7">
        <w:rPr>
          <w:rFonts w:ascii="Arial" w:hAnsi="Arial" w:cs="Arial"/>
          <w:b w:val="0"/>
        </w:rPr>
        <w:t>2.2.</w:t>
      </w:r>
      <w:r w:rsidRPr="00F128B7">
        <w:rPr>
          <w:rFonts w:ascii="Arial" w:hAnsi="Arial" w:cs="Arial"/>
          <w:b w:val="0"/>
        </w:rPr>
        <w:tab/>
        <w:t xml:space="preserve">Оплата работ по настоящему Договору осуществляется Заказчиком после подписания сторонами Акта сдачи-приемки выполненных работ, на основании выставленного Исполнителем Счета-фактуры. Счет-фактура на оплату должен быть выставлен Исполнителем не позднее 5 (пяти) календарных дней со дня подписания Акта сдачи-приемки выполненных работ. </w:t>
      </w:r>
    </w:p>
    <w:p w:rsidR="009F74F4" w:rsidRPr="00F128B7" w:rsidRDefault="009F74F4" w:rsidP="004424FF">
      <w:pPr>
        <w:shd w:val="clear" w:color="auto" w:fill="FFFFFF"/>
        <w:tabs>
          <w:tab w:val="left" w:pos="601"/>
        </w:tabs>
        <w:suppressAutoHyphens/>
        <w:ind w:right="-26" w:hanging="11"/>
        <w:jc w:val="both"/>
        <w:rPr>
          <w:color w:val="000000"/>
        </w:rPr>
      </w:pPr>
      <w:r w:rsidRPr="00F128B7">
        <w:t>2.3.</w:t>
      </w:r>
      <w:r w:rsidRPr="00F128B7">
        <w:tab/>
      </w:r>
      <w:r w:rsidR="000B6909">
        <w:rPr>
          <w:color w:val="000000"/>
        </w:rPr>
        <w:t>Расчет производится в течение 2</w:t>
      </w:r>
      <w:r w:rsidRPr="00F128B7">
        <w:rPr>
          <w:color w:val="000000"/>
        </w:rPr>
        <w:t xml:space="preserve">0 </w:t>
      </w:r>
      <w:r w:rsidR="000B6909">
        <w:rPr>
          <w:color w:val="000000"/>
        </w:rPr>
        <w:t>(двадцати</w:t>
      </w:r>
      <w:r w:rsidRPr="00F128B7">
        <w:rPr>
          <w:color w:val="000000"/>
        </w:rPr>
        <w:t xml:space="preserve">) банковских дней после подписания Акта сдачи-приемки выполненных работ (далее – Акт), на основании надлежащим образом оформленного Акта и счета-фактуры, выставленного и оформленного Исполнителем в соответствии с требованиями законодательства о налогах и сборах, </w:t>
      </w:r>
      <w:proofErr w:type="gramStart"/>
      <w:r w:rsidRPr="00F128B7">
        <w:rPr>
          <w:color w:val="000000"/>
        </w:rPr>
        <w:t>действующими</w:t>
      </w:r>
      <w:proofErr w:type="gramEnd"/>
      <w:r w:rsidRPr="00F128B7">
        <w:rPr>
          <w:color w:val="000000"/>
        </w:rPr>
        <w:t xml:space="preserve"> на момент исполнения обязательств по договору.</w:t>
      </w:r>
    </w:p>
    <w:p w:rsidR="009F74F4" w:rsidRPr="00F128B7" w:rsidRDefault="009F74F4" w:rsidP="004424FF">
      <w:pPr>
        <w:pStyle w:val="ab"/>
        <w:tabs>
          <w:tab w:val="right" w:pos="0"/>
        </w:tabs>
        <w:spacing w:after="0"/>
        <w:ind w:left="0" w:right="-26" w:hanging="11"/>
        <w:rPr>
          <w:rFonts w:ascii="Arial" w:hAnsi="Arial" w:cs="Arial"/>
        </w:rPr>
      </w:pPr>
      <w:r w:rsidRPr="00F128B7">
        <w:rPr>
          <w:rFonts w:ascii="Arial" w:hAnsi="Arial" w:cs="Arial"/>
        </w:rPr>
        <w:t>2.4.</w:t>
      </w:r>
      <w:r w:rsidRPr="00F128B7">
        <w:rPr>
          <w:rFonts w:ascii="Arial" w:hAnsi="Arial" w:cs="Arial"/>
        </w:rPr>
        <w:tab/>
        <w:t>Денежное обязательство Заказчика перед Исполнителем считается исполненным в момент списания денежных сре</w:t>
      </w:r>
      <w:proofErr w:type="gramStart"/>
      <w:r w:rsidRPr="00F128B7">
        <w:rPr>
          <w:rFonts w:ascii="Arial" w:hAnsi="Arial" w:cs="Arial"/>
        </w:rPr>
        <w:t>дств с р</w:t>
      </w:r>
      <w:proofErr w:type="gramEnd"/>
      <w:r w:rsidRPr="00F128B7">
        <w:rPr>
          <w:rFonts w:ascii="Arial" w:hAnsi="Arial" w:cs="Arial"/>
        </w:rPr>
        <w:t>асчетного счета Заказчика.</w:t>
      </w:r>
    </w:p>
    <w:p w:rsidR="009F74F4" w:rsidRPr="00A37717" w:rsidRDefault="009F74F4" w:rsidP="004424FF">
      <w:pPr>
        <w:pStyle w:val="ab"/>
        <w:tabs>
          <w:tab w:val="right" w:pos="0"/>
        </w:tabs>
        <w:spacing w:after="0"/>
        <w:ind w:left="0" w:right="-26" w:hanging="11"/>
        <w:rPr>
          <w:rFonts w:ascii="Arial" w:hAnsi="Arial" w:cs="Arial"/>
        </w:rPr>
      </w:pPr>
    </w:p>
    <w:p w:rsidR="009F74F4" w:rsidRPr="002B40E0" w:rsidRDefault="009F74F4" w:rsidP="004424FF">
      <w:pPr>
        <w:pStyle w:val="a4"/>
        <w:tabs>
          <w:tab w:val="center" w:pos="5097"/>
          <w:tab w:val="left" w:pos="6975"/>
        </w:tabs>
        <w:spacing w:before="120"/>
        <w:ind w:right="-26" w:hanging="11"/>
        <w:jc w:val="left"/>
        <w:rPr>
          <w:rFonts w:ascii="Arial" w:hAnsi="Arial" w:cs="Arial"/>
          <w:bCs/>
        </w:rPr>
      </w:pPr>
      <w:r>
        <w:rPr>
          <w:rFonts w:ascii="Arial" w:hAnsi="Arial" w:cs="Arial"/>
          <w:b w:val="0"/>
          <w:bCs/>
        </w:rPr>
        <w:t xml:space="preserve">      </w:t>
      </w:r>
      <w:r>
        <w:rPr>
          <w:rFonts w:ascii="Arial" w:hAnsi="Arial" w:cs="Arial"/>
          <w:b w:val="0"/>
          <w:bCs/>
        </w:rPr>
        <w:tab/>
      </w:r>
      <w:r w:rsidRPr="00905ABE">
        <w:rPr>
          <w:rFonts w:ascii="Arial" w:hAnsi="Arial" w:cs="Arial"/>
          <w:bCs/>
        </w:rPr>
        <w:t>3. Обязательства Сторон.</w:t>
      </w:r>
      <w:r w:rsidRPr="00905ABE">
        <w:rPr>
          <w:rFonts w:ascii="Arial" w:hAnsi="Arial" w:cs="Arial"/>
          <w:bCs/>
        </w:rPr>
        <w:tab/>
      </w:r>
    </w:p>
    <w:p w:rsidR="009F74F4" w:rsidRPr="00A37717" w:rsidRDefault="009F74F4" w:rsidP="004424FF">
      <w:pPr>
        <w:pStyle w:val="a4"/>
        <w:ind w:right="-26" w:hanging="11"/>
        <w:rPr>
          <w:rFonts w:ascii="Arial" w:hAnsi="Arial" w:cs="Arial"/>
        </w:rPr>
      </w:pPr>
      <w:r w:rsidRPr="00A37717">
        <w:rPr>
          <w:rFonts w:ascii="Arial" w:hAnsi="Arial" w:cs="Arial"/>
          <w:b w:val="0"/>
        </w:rPr>
        <w:t>3.1.</w:t>
      </w:r>
      <w:r w:rsidRPr="00A37717">
        <w:rPr>
          <w:rFonts w:ascii="Arial" w:hAnsi="Arial" w:cs="Arial"/>
          <w:b w:val="0"/>
        </w:rPr>
        <w:tab/>
        <w:t>Заказчик имеет право</w:t>
      </w:r>
      <w:r w:rsidRPr="00A37717">
        <w:rPr>
          <w:rFonts w:ascii="Arial" w:hAnsi="Arial" w:cs="Arial"/>
        </w:rPr>
        <w:t>:</w:t>
      </w:r>
    </w:p>
    <w:p w:rsidR="009F74F4" w:rsidRPr="00905ABE" w:rsidRDefault="009F74F4" w:rsidP="004424FF">
      <w:pPr>
        <w:pStyle w:val="a4"/>
        <w:ind w:right="-26" w:hanging="11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3.1.1.</w:t>
      </w:r>
      <w:r w:rsidRPr="00905ABE"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>Регулярно</w:t>
      </w:r>
      <w:r w:rsidRPr="00905ABE">
        <w:rPr>
          <w:rFonts w:ascii="Arial" w:hAnsi="Arial" w:cs="Arial"/>
          <w:b w:val="0"/>
        </w:rPr>
        <w:t xml:space="preserve"> проверять ход и качество работы, выполняемой Исполнителем, не вмешиваясь в его хозяйственную деятельность.</w:t>
      </w:r>
    </w:p>
    <w:p w:rsidR="009F74F4" w:rsidRPr="00905ABE" w:rsidRDefault="009F74F4" w:rsidP="004424FF">
      <w:pPr>
        <w:pStyle w:val="a4"/>
        <w:ind w:right="-26" w:hanging="11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3.1.2.</w:t>
      </w:r>
      <w:r w:rsidRPr="00905ABE">
        <w:rPr>
          <w:rFonts w:ascii="Arial" w:hAnsi="Arial" w:cs="Arial"/>
          <w:b w:val="0"/>
        </w:rPr>
        <w:tab/>
        <w:t>Отказаться от исполнения Договора в любое время до сдачи ему результата работы, уплатив Исполнителю, часть установленной цены пропорционально части работы, выполненной до получения извещения об отказе Заказчика от исполнения Договора.</w:t>
      </w:r>
    </w:p>
    <w:p w:rsidR="009F74F4" w:rsidRPr="00905ABE" w:rsidRDefault="009F74F4" w:rsidP="004424FF">
      <w:pPr>
        <w:pStyle w:val="a4"/>
        <w:ind w:right="-26" w:hanging="11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3.1.3. Требовать в пределах установленного Исполнителем гарантийного срока безвозмездного устранения недостатков работ, возникших по вине Исполнителя.</w:t>
      </w:r>
    </w:p>
    <w:p w:rsidR="009F74F4" w:rsidRDefault="009F74F4" w:rsidP="004424FF">
      <w:pPr>
        <w:pStyle w:val="a4"/>
        <w:ind w:right="-26" w:hanging="11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3.1.4. Не оплачивать, предварительно не согласованные, выполненные Исполнителем работы.</w:t>
      </w:r>
    </w:p>
    <w:p w:rsidR="009F74F4" w:rsidRPr="00905ABE" w:rsidRDefault="009F74F4" w:rsidP="004424FF">
      <w:pPr>
        <w:pStyle w:val="a4"/>
        <w:ind w:right="-26" w:hanging="11"/>
        <w:rPr>
          <w:rFonts w:ascii="Arial" w:hAnsi="Arial" w:cs="Arial"/>
          <w:b w:val="0"/>
        </w:rPr>
      </w:pPr>
      <w:r w:rsidRPr="009F74F4">
        <w:rPr>
          <w:rFonts w:ascii="Arial" w:hAnsi="Arial" w:cs="Arial"/>
          <w:b w:val="0"/>
        </w:rPr>
        <w:t>3.1.5. Расторгнуть договор при нарушении Исполнителем согласованных сроков выполнения работ два и более раз, а так же при обнаружении некачественно выполненной работы Исполнителем два и более раз.</w:t>
      </w:r>
    </w:p>
    <w:p w:rsidR="009F74F4" w:rsidRPr="00905ABE" w:rsidRDefault="009F74F4" w:rsidP="004424FF">
      <w:pPr>
        <w:pStyle w:val="a4"/>
        <w:ind w:right="-26" w:hanging="11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3.2.</w:t>
      </w:r>
      <w:r w:rsidRPr="00905ABE">
        <w:rPr>
          <w:rFonts w:ascii="Arial" w:hAnsi="Arial" w:cs="Arial"/>
          <w:b w:val="0"/>
        </w:rPr>
        <w:tab/>
        <w:t>Исполнитель обязан:</w:t>
      </w:r>
    </w:p>
    <w:p w:rsidR="009F74F4" w:rsidRPr="007C5827" w:rsidRDefault="009F74F4" w:rsidP="004424FF">
      <w:pPr>
        <w:pStyle w:val="a4"/>
        <w:ind w:right="-26" w:hanging="11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3.2.1.</w:t>
      </w:r>
      <w:r w:rsidRPr="00905ABE">
        <w:rPr>
          <w:rFonts w:ascii="Arial" w:hAnsi="Arial" w:cs="Arial"/>
          <w:b w:val="0"/>
        </w:rPr>
        <w:tab/>
      </w:r>
      <w:r w:rsidRPr="00AB099B">
        <w:rPr>
          <w:rFonts w:ascii="Arial" w:eastAsiaTheme="minorHAnsi" w:hAnsi="Arial" w:cs="Arial"/>
          <w:b w:val="0"/>
          <w:color w:val="000000"/>
          <w:lang w:eastAsia="en-US"/>
        </w:rPr>
        <w:t xml:space="preserve">Выполнить все работы в объеме и в сроки, согласованные с Заказчиком </w:t>
      </w:r>
      <w:r w:rsidRPr="00AB099B">
        <w:rPr>
          <w:rFonts w:ascii="Arial" w:eastAsiaTheme="minorHAnsi" w:hAnsi="Arial" w:cs="Arial"/>
          <w:b w:val="0"/>
          <w:bCs/>
          <w:color w:val="000000"/>
          <w:lang w:eastAsia="en-US"/>
        </w:rPr>
        <w:t>в приемосдаточном акте</w:t>
      </w:r>
      <w:r w:rsidRPr="00AB099B">
        <w:rPr>
          <w:rFonts w:ascii="Arial" w:eastAsiaTheme="minorHAnsi" w:hAnsi="Arial" w:cs="Arial"/>
          <w:b w:val="0"/>
          <w:color w:val="000000"/>
          <w:lang w:eastAsia="en-US"/>
        </w:rPr>
        <w:t>, и сдать работы Заказчику в состоянии, соответствующем условиям настоящего Договора.</w:t>
      </w:r>
      <w:r w:rsidR="007C5827">
        <w:rPr>
          <w:rFonts w:ascii="Arial" w:eastAsiaTheme="minorHAnsi" w:hAnsi="Arial" w:cs="Arial"/>
          <w:b w:val="0"/>
          <w:color w:val="000000"/>
          <w:lang w:eastAsia="en-US"/>
        </w:rPr>
        <w:t xml:space="preserve"> </w:t>
      </w:r>
      <w:r w:rsidR="007C5827" w:rsidRPr="007C5827">
        <w:rPr>
          <w:rFonts w:ascii="Arial" w:hAnsi="Arial" w:cs="Arial"/>
          <w:b w:val="0"/>
        </w:rPr>
        <w:t xml:space="preserve">Срок выполнения работ на одну единицу транспорта не должен превышать 10 рабочих дней с момента передачи транспорта в ремонт, за исключением особых случаев связанных с уникальностью запасных частей или большим объемом работ. В любом случае, сроки ремонта оговариваются накануне сдачи в </w:t>
      </w:r>
      <w:r w:rsidR="007C5827" w:rsidRPr="007C5827">
        <w:rPr>
          <w:rFonts w:ascii="Arial" w:hAnsi="Arial" w:cs="Arial"/>
          <w:b w:val="0"/>
        </w:rPr>
        <w:lastRenderedPageBreak/>
        <w:t>ремонт транспортного средства и указываются в акте приема-передачи при сдаче транспорта в ремонт (</w:t>
      </w:r>
      <w:proofErr w:type="spellStart"/>
      <w:proofErr w:type="gramStart"/>
      <w:r w:rsidR="007C5827" w:rsidRPr="007C5827">
        <w:rPr>
          <w:rFonts w:ascii="Arial" w:hAnsi="Arial" w:cs="Arial"/>
          <w:b w:val="0"/>
        </w:rPr>
        <w:t>заказ-наряде</w:t>
      </w:r>
      <w:proofErr w:type="spellEnd"/>
      <w:proofErr w:type="gramEnd"/>
      <w:r w:rsidR="007C5827" w:rsidRPr="007C5827">
        <w:rPr>
          <w:rFonts w:ascii="Arial" w:hAnsi="Arial" w:cs="Arial"/>
          <w:b w:val="0"/>
        </w:rPr>
        <w:t xml:space="preserve">).    </w:t>
      </w:r>
    </w:p>
    <w:p w:rsidR="009F74F4" w:rsidRPr="007335D2" w:rsidRDefault="009F74F4" w:rsidP="004424FF">
      <w:pPr>
        <w:shd w:val="clear" w:color="auto" w:fill="FFFFFF"/>
        <w:tabs>
          <w:tab w:val="left" w:pos="0"/>
        </w:tabs>
        <w:spacing w:line="230" w:lineRule="exact"/>
        <w:jc w:val="both"/>
        <w:rPr>
          <w:color w:val="000000"/>
          <w:spacing w:val="-8"/>
        </w:rPr>
      </w:pPr>
      <w:r w:rsidRPr="00905ABE">
        <w:t>3.2.2.</w:t>
      </w:r>
      <w:r w:rsidRPr="00905ABE">
        <w:tab/>
      </w:r>
      <w:r>
        <w:t>С</w:t>
      </w:r>
      <w:r w:rsidRPr="00AF4F5C">
        <w:t>оставить</w:t>
      </w:r>
      <w:r w:rsidRPr="00AF4F5C">
        <w:rPr>
          <w:color w:val="000000"/>
          <w:spacing w:val="3"/>
        </w:rPr>
        <w:t xml:space="preserve"> приемосдаточный акт, в котором </w:t>
      </w:r>
      <w:r w:rsidRPr="00AF4F5C">
        <w:rPr>
          <w:color w:val="000000"/>
        </w:rPr>
        <w:t xml:space="preserve">указываются комплектность автомототранспортного средства     и видимые наружные </w:t>
      </w:r>
      <w:proofErr w:type="gramStart"/>
      <w:r w:rsidRPr="00AF4F5C">
        <w:rPr>
          <w:color w:val="000000"/>
        </w:rPr>
        <w:t>повреждения</w:t>
      </w:r>
      <w:proofErr w:type="gramEnd"/>
      <w:r w:rsidRPr="00AF4F5C">
        <w:rPr>
          <w:color w:val="000000"/>
        </w:rPr>
        <w:t xml:space="preserve"> и </w:t>
      </w:r>
      <w:r w:rsidRPr="00AF4F5C">
        <w:rPr>
          <w:color w:val="000000"/>
          <w:spacing w:val="4"/>
        </w:rPr>
        <w:t xml:space="preserve">дефекты,  иные требуемые данные.  Приемосдаточный акт подписывается ответственным  лицом </w:t>
      </w:r>
      <w:r w:rsidRPr="00AF4F5C">
        <w:rPr>
          <w:color w:val="000000"/>
          <w:spacing w:val="-1"/>
        </w:rPr>
        <w:t>«Исполнителя» и «Заказчиком» и заверяется печатью «Исполнителя».</w:t>
      </w:r>
    </w:p>
    <w:p w:rsidR="009F74F4" w:rsidRDefault="009F74F4" w:rsidP="004424FF">
      <w:pPr>
        <w:pStyle w:val="ab"/>
        <w:tabs>
          <w:tab w:val="num" w:pos="851"/>
          <w:tab w:val="left" w:pos="1418"/>
        </w:tabs>
        <w:spacing w:after="0"/>
        <w:ind w:left="0" w:right="-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3.2.3. </w:t>
      </w:r>
      <w:r w:rsidRPr="001F7579">
        <w:rPr>
          <w:rFonts w:ascii="Arial" w:hAnsi="Arial" w:cs="Arial"/>
        </w:rPr>
        <w:t>Выполнять работы в соответствии с требованиями, предъявляемыми заводом-изготовителем соответствующих транспортных средств, а также действующим законодательством РФ.</w:t>
      </w:r>
    </w:p>
    <w:p w:rsidR="009F74F4" w:rsidRPr="001F7579" w:rsidRDefault="009F74F4" w:rsidP="004424FF">
      <w:pPr>
        <w:pStyle w:val="ab"/>
        <w:tabs>
          <w:tab w:val="num" w:pos="851"/>
          <w:tab w:val="left" w:pos="1418"/>
        </w:tabs>
        <w:spacing w:after="0"/>
        <w:ind w:left="0" w:right="-26"/>
        <w:jc w:val="both"/>
        <w:rPr>
          <w:rFonts w:ascii="Arial" w:hAnsi="Arial" w:cs="Arial"/>
        </w:rPr>
      </w:pPr>
      <w:r>
        <w:rPr>
          <w:rFonts w:ascii="Arial" w:hAnsi="Arial" w:cs="Arial"/>
        </w:rPr>
        <w:t>3.2.4. П</w:t>
      </w:r>
      <w:r w:rsidRPr="001F7579">
        <w:rPr>
          <w:rFonts w:ascii="Arial" w:hAnsi="Arial" w:cs="Arial"/>
        </w:rPr>
        <w:t>риостановить работы до получения указаний Заказчика и уведомить о приостановлении работ Заказчика, если в процессе проведения работ обнаружатся неисправности, устранение которых не предусмотрено Предварительной калькуляцией и/или не устранение которых затрудняет или делает невозможным/нецелесообразным/ продолжение работ, а также может повлиять на качество, стоимость и сроки производимых работ. Срок выполнения работ в данном случае может быть увеличен на период согласования Заказчиком необходимости устранения выявленных неисправностей.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3.2.5.</w:t>
      </w:r>
      <w:r w:rsidRPr="00905ABE">
        <w:rPr>
          <w:rFonts w:ascii="Arial" w:hAnsi="Arial" w:cs="Arial"/>
          <w:b w:val="0"/>
        </w:rPr>
        <w:tab/>
        <w:t>Нести риск случайной гибели или случайного повреждения материалов, оборудования или иного используемого для исполнения Договора имущества.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3.2.6. Своевременно информировать Заказчика о выполнении работ.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3.2.7.</w:t>
      </w:r>
      <w:r w:rsidRPr="00905ABE">
        <w:rPr>
          <w:rFonts w:ascii="Arial" w:hAnsi="Arial" w:cs="Arial"/>
          <w:b w:val="0"/>
        </w:rPr>
        <w:tab/>
        <w:t>По окончании работы передать ее результат Заказчику, а также передать Заказчику информацию, необходимую для эксплуатации и иного использования результата работ.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3.2.8.</w:t>
      </w:r>
      <w:r w:rsidRPr="00905ABE">
        <w:rPr>
          <w:rFonts w:ascii="Arial" w:hAnsi="Arial" w:cs="Arial"/>
          <w:b w:val="0"/>
        </w:rPr>
        <w:tab/>
        <w:t xml:space="preserve">Предоставить срок гарантии нормального функционирования результатов работы на </w:t>
      </w:r>
      <w:r w:rsidRPr="00333903">
        <w:rPr>
          <w:rFonts w:ascii="Arial" w:hAnsi="Arial" w:cs="Arial"/>
          <w:b w:val="0"/>
        </w:rPr>
        <w:t>1 (</w:t>
      </w:r>
      <w:r>
        <w:rPr>
          <w:rFonts w:ascii="Arial" w:hAnsi="Arial" w:cs="Arial"/>
          <w:b w:val="0"/>
        </w:rPr>
        <w:t>один) месяц</w:t>
      </w:r>
      <w:r w:rsidRPr="00905ABE">
        <w:rPr>
          <w:rFonts w:ascii="Arial" w:hAnsi="Arial" w:cs="Arial"/>
          <w:b w:val="0"/>
        </w:rPr>
        <w:t xml:space="preserve"> </w:t>
      </w:r>
      <w:proofErr w:type="gramStart"/>
      <w:r w:rsidRPr="00905ABE">
        <w:rPr>
          <w:rFonts w:ascii="Arial" w:hAnsi="Arial" w:cs="Arial"/>
          <w:b w:val="0"/>
        </w:rPr>
        <w:t>с даты подписания</w:t>
      </w:r>
      <w:proofErr w:type="gramEnd"/>
      <w:r w:rsidRPr="00905ABE">
        <w:rPr>
          <w:rFonts w:ascii="Arial" w:hAnsi="Arial" w:cs="Arial"/>
          <w:b w:val="0"/>
        </w:rPr>
        <w:t xml:space="preserve"> Сторонами акта сдачи-приемки или акта устранения недостатков, за исключением случаев преднамеренного повреждения указанных результатов со стороны третьих лиц.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3.2.9.</w:t>
      </w:r>
      <w:r w:rsidRPr="00905ABE">
        <w:rPr>
          <w:rFonts w:ascii="Arial" w:hAnsi="Arial" w:cs="Arial"/>
          <w:b w:val="0"/>
        </w:rPr>
        <w:tab/>
        <w:t>При обнаружении в период гарантийного срока эксплуатации недостатков, которые не позволят продолжить нормальную эксплуатацию результатов работы до их устранения, устранить недостатки за свой счет. При этом гарантийный срок продлевается на период устранения недостатков.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3.2.10.</w:t>
      </w:r>
      <w:r w:rsidRPr="00905ABE">
        <w:rPr>
          <w:rFonts w:ascii="Arial" w:hAnsi="Arial" w:cs="Arial"/>
          <w:b w:val="0"/>
        </w:rPr>
        <w:tab/>
        <w:t>Возвратить по окончании работ неиспользованные материалы и имущество, предоставленные Заказчиком для производства работ, в том состоянии, в котором они были предоставлены ранее.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3.2.11. Не передавать свои обязательства по настоящему договору третьим лицам без предварительного письменного согласия  Заказчика.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3.3.</w:t>
      </w:r>
      <w:r w:rsidRPr="00905ABE">
        <w:rPr>
          <w:rFonts w:ascii="Arial" w:hAnsi="Arial" w:cs="Arial"/>
          <w:b w:val="0"/>
        </w:rPr>
        <w:tab/>
        <w:t>Заказчик обязан:</w:t>
      </w:r>
    </w:p>
    <w:p w:rsidR="009F74F4" w:rsidRPr="002F1697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3.3.1.</w:t>
      </w:r>
      <w:r w:rsidRPr="00905ABE">
        <w:rPr>
          <w:rFonts w:ascii="Arial" w:hAnsi="Arial" w:cs="Arial"/>
          <w:b w:val="0"/>
        </w:rPr>
        <w:tab/>
        <w:t xml:space="preserve">В течение </w:t>
      </w:r>
      <w:r>
        <w:rPr>
          <w:rFonts w:ascii="Arial" w:hAnsi="Arial" w:cs="Arial"/>
          <w:b w:val="0"/>
        </w:rPr>
        <w:t>3 (трех)</w:t>
      </w:r>
      <w:r w:rsidRPr="00905ABE">
        <w:rPr>
          <w:rFonts w:ascii="Arial" w:hAnsi="Arial" w:cs="Arial"/>
          <w:b w:val="0"/>
        </w:rPr>
        <w:t xml:space="preserve"> дней после получения от Исполнителя извещения об окончании работы, осмотреть и принять результаты работы. При обнаружении отступлений от Договора, ухудшающих результаты работы, или иных недостатков в работе немедленно уведомить об этом Исполнителя.</w:t>
      </w:r>
    </w:p>
    <w:p w:rsidR="009F74F4" w:rsidRPr="00AF4F5C" w:rsidRDefault="009F74F4" w:rsidP="004424FF">
      <w:pPr>
        <w:jc w:val="both"/>
        <w:rPr>
          <w:b/>
        </w:rPr>
      </w:pPr>
      <w:r w:rsidRPr="00AF4F5C">
        <w:t xml:space="preserve">3.3.2. передать транспортное средство Исполнителю для выполнения работ по </w:t>
      </w:r>
      <w:r w:rsidRPr="00AF4F5C">
        <w:rPr>
          <w:color w:val="000000"/>
          <w:spacing w:val="3"/>
        </w:rPr>
        <w:t xml:space="preserve">приемосдаточному акту,  в котором </w:t>
      </w:r>
      <w:r w:rsidRPr="00AF4F5C">
        <w:rPr>
          <w:color w:val="000000"/>
        </w:rPr>
        <w:t xml:space="preserve">указываются комплектность автомототранспортного средства     и видимые наружные </w:t>
      </w:r>
      <w:proofErr w:type="gramStart"/>
      <w:r w:rsidRPr="00AF4F5C">
        <w:rPr>
          <w:color w:val="000000"/>
        </w:rPr>
        <w:t>повреждения</w:t>
      </w:r>
      <w:proofErr w:type="gramEnd"/>
      <w:r w:rsidRPr="00AF4F5C">
        <w:rPr>
          <w:color w:val="000000"/>
        </w:rPr>
        <w:t xml:space="preserve"> и </w:t>
      </w:r>
      <w:r w:rsidRPr="00AF4F5C">
        <w:rPr>
          <w:color w:val="000000"/>
          <w:spacing w:val="4"/>
        </w:rPr>
        <w:t xml:space="preserve">дефекты,  иные требуемые данные.   Приемосдаточный акт подписывается ответственным лицом </w:t>
      </w:r>
      <w:r w:rsidRPr="00AF4F5C">
        <w:rPr>
          <w:color w:val="000000"/>
          <w:spacing w:val="-1"/>
        </w:rPr>
        <w:t>«Исполнителя» и «Заказчиком» и заверяется печатью «Исполнителя».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3.3.2.</w:t>
      </w:r>
      <w:r w:rsidRPr="00905ABE">
        <w:rPr>
          <w:rFonts w:ascii="Arial" w:hAnsi="Arial" w:cs="Arial"/>
          <w:b w:val="0"/>
        </w:rPr>
        <w:tab/>
        <w:t>Оплатить выполненные Исполнителем работы в размерах и в сроки, установленные настоящим Договором.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3.3.3. Предоставлять автомобили на ремонт в согласованные с Исполнителем сроки.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3.3.4. Предъявлять копии документов, удостоверяющие право собственности на автомобили (свидетельство о регистрации ТС или ПТС).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 xml:space="preserve">3.3.5. </w:t>
      </w:r>
      <w:proofErr w:type="gramStart"/>
      <w:r w:rsidRPr="00905ABE">
        <w:rPr>
          <w:rFonts w:ascii="Arial" w:hAnsi="Arial" w:cs="Arial"/>
          <w:b w:val="0"/>
        </w:rPr>
        <w:t>В течение 3 (трех) рабочих дней с момента получения извещения от Исполнителя о приостановке работ по основаниям, указанным в п. 3.2.4 Договора, направить своего представителя для урегулирования вопроса дальнейшего выполнения работ или дать свое согласие на устранение выявленных неисправностей путем подтверждения дополнительных ремонтно-восстановительных работ и запасных частей, необходимых для устранения выявленных неисправностей.</w:t>
      </w:r>
      <w:proofErr w:type="gramEnd"/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 xml:space="preserve">3.3.6. В присутствии Исполнителя проверить объем и качество выполненных работ и принять автомобиль из ремонта в течение 3 (трех) рабочих дней  </w:t>
      </w:r>
      <w:proofErr w:type="gramStart"/>
      <w:r w:rsidRPr="00905ABE">
        <w:rPr>
          <w:rFonts w:ascii="Arial" w:hAnsi="Arial" w:cs="Arial"/>
          <w:b w:val="0"/>
        </w:rPr>
        <w:t>с даты  выполнения</w:t>
      </w:r>
      <w:proofErr w:type="gramEnd"/>
      <w:r w:rsidRPr="00905ABE">
        <w:rPr>
          <w:rFonts w:ascii="Arial" w:hAnsi="Arial" w:cs="Arial"/>
          <w:b w:val="0"/>
        </w:rPr>
        <w:t xml:space="preserve"> работ.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3.3.7. В случае обнаружения недостатков в произведенных работах, реализованном товаре, незамедлительно извещать о них Исполнителя.</w:t>
      </w:r>
    </w:p>
    <w:p w:rsidR="009F74F4" w:rsidRPr="002B40E0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3.3.8. Соблюдать правила внутреннего Трудового распорядка Исполнителя и «Правила дорожного движения РФ» на территории технического центра.</w:t>
      </w:r>
    </w:p>
    <w:p w:rsidR="009F74F4" w:rsidRPr="002B40E0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</w:p>
    <w:p w:rsidR="009F74F4" w:rsidRPr="00A37717" w:rsidRDefault="009F74F4" w:rsidP="004424FF">
      <w:pPr>
        <w:pStyle w:val="a4"/>
        <w:ind w:right="-26" w:firstLine="0"/>
        <w:rPr>
          <w:rFonts w:ascii="Arial" w:hAnsi="Arial" w:cs="Arial"/>
        </w:rPr>
      </w:pPr>
    </w:p>
    <w:p w:rsidR="009F74F4" w:rsidRPr="002B40E0" w:rsidRDefault="009F74F4" w:rsidP="004424FF">
      <w:pPr>
        <w:pStyle w:val="a4"/>
        <w:ind w:right="-26" w:firstLine="0"/>
        <w:jc w:val="center"/>
        <w:rPr>
          <w:rFonts w:ascii="Arial" w:hAnsi="Arial" w:cs="Arial"/>
          <w:bCs/>
        </w:rPr>
      </w:pPr>
      <w:r w:rsidRPr="00905ABE">
        <w:rPr>
          <w:rFonts w:ascii="Arial" w:hAnsi="Arial" w:cs="Arial"/>
          <w:bCs/>
        </w:rPr>
        <w:t>4. Порядок сдачи и приемки работ.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4.1.</w:t>
      </w:r>
      <w:r w:rsidRPr="00905ABE">
        <w:rPr>
          <w:rFonts w:ascii="Arial" w:hAnsi="Arial" w:cs="Arial"/>
          <w:b w:val="0"/>
        </w:rPr>
        <w:tab/>
        <w:t>Исполнитель обязан в письменной форме известить Заказчика об окончании выполнения работ.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4.2.</w:t>
      </w:r>
      <w:r w:rsidRPr="00905ABE">
        <w:rPr>
          <w:rFonts w:ascii="Arial" w:hAnsi="Arial" w:cs="Arial"/>
          <w:b w:val="0"/>
        </w:rPr>
        <w:tab/>
        <w:t>Сдача результатов работ Исполнителем и приемка их Заказчиком производятся в соответствии с гражданским законодательством и оформляются Актом сдачи-приемки выполненных работ, подписываемым обеими Сторонами, с указанием недостатков (в случае их обнаружения), а также сроков и порядка их устранения.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В случае выявления несоответствия результатов выполненных работ условиям настоящего Договора Заказчик незамедлительно уведомляет об этом Исполнителя, составляет акт устранения недостатков с указанием сроков их исправления и направляет его Исполнителю.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lastRenderedPageBreak/>
        <w:t xml:space="preserve">Исполнитель обязан в течение </w:t>
      </w:r>
      <w:r>
        <w:rPr>
          <w:rFonts w:ascii="Arial" w:hAnsi="Arial" w:cs="Arial"/>
          <w:b w:val="0"/>
        </w:rPr>
        <w:t>3 (трех)</w:t>
      </w:r>
      <w:r w:rsidRPr="00905ABE">
        <w:rPr>
          <w:rFonts w:ascii="Arial" w:hAnsi="Arial" w:cs="Arial"/>
          <w:b w:val="0"/>
        </w:rPr>
        <w:t xml:space="preserve"> дней со дня получения указанного акта устранить выявленные недостатки за свой счет.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4.3.</w:t>
      </w:r>
      <w:r w:rsidRPr="00905ABE">
        <w:rPr>
          <w:rFonts w:ascii="Arial" w:hAnsi="Arial" w:cs="Arial"/>
          <w:b w:val="0"/>
        </w:rPr>
        <w:tab/>
        <w:t>Заказчик вправе предъявить требования, связанные с ненадлежащим качеством результата работы, также в случаях, если оно было выявлено после истечения сроков, указанных в Договоре.</w:t>
      </w:r>
    </w:p>
    <w:p w:rsidR="009F74F4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4.4.</w:t>
      </w:r>
      <w:r w:rsidRPr="00905ABE">
        <w:rPr>
          <w:rFonts w:ascii="Arial" w:hAnsi="Arial" w:cs="Arial"/>
          <w:b w:val="0"/>
        </w:rPr>
        <w:tab/>
        <w:t>Датой выполнения работ считается дата подписания Сторонами акта сдачи-приемки или акта устранения недостатков.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</w:p>
    <w:p w:rsidR="009F74F4" w:rsidRPr="002B40E0" w:rsidRDefault="009F74F4" w:rsidP="004424FF">
      <w:pPr>
        <w:pStyle w:val="a4"/>
        <w:ind w:right="-26" w:firstLine="0"/>
        <w:jc w:val="center"/>
        <w:rPr>
          <w:rFonts w:ascii="Arial" w:hAnsi="Arial" w:cs="Arial"/>
          <w:bCs/>
        </w:rPr>
      </w:pPr>
      <w:r w:rsidRPr="00905ABE">
        <w:rPr>
          <w:rFonts w:ascii="Arial" w:hAnsi="Arial" w:cs="Arial"/>
          <w:bCs/>
        </w:rPr>
        <w:t>5. Ответственность Сторон.</w:t>
      </w:r>
    </w:p>
    <w:p w:rsidR="009F74F4" w:rsidRPr="00A37717" w:rsidRDefault="009F74F4" w:rsidP="004424FF">
      <w:pPr>
        <w:pStyle w:val="ab"/>
        <w:tabs>
          <w:tab w:val="num" w:pos="1418"/>
        </w:tabs>
        <w:spacing w:after="0"/>
        <w:ind w:left="0" w:right="-28"/>
        <w:contextualSpacing/>
        <w:jc w:val="both"/>
        <w:rPr>
          <w:rFonts w:ascii="Arial" w:hAnsi="Arial" w:cs="Arial"/>
        </w:rPr>
      </w:pPr>
      <w:r w:rsidRPr="00A37717">
        <w:rPr>
          <w:rFonts w:ascii="Arial" w:hAnsi="Arial" w:cs="Arial"/>
        </w:rPr>
        <w:t>5.1.</w:t>
      </w:r>
      <w:r>
        <w:rPr>
          <w:rFonts w:ascii="Arial" w:hAnsi="Arial" w:cs="Arial"/>
        </w:rPr>
        <w:t xml:space="preserve"> </w:t>
      </w:r>
      <w:r w:rsidRPr="00A37717">
        <w:rPr>
          <w:rFonts w:ascii="Arial" w:hAnsi="Arial" w:cs="Arial"/>
        </w:rPr>
        <w:t xml:space="preserve"> За нарушение установленного по Договору конечного срока выполнения работ и за нарушение сроков выполнения этапов, если они предусмотрены по Договору, Заказчик вправе требоват</w:t>
      </w:r>
      <w:r>
        <w:rPr>
          <w:rFonts w:ascii="Arial" w:hAnsi="Arial" w:cs="Arial"/>
        </w:rPr>
        <w:t>ь от Исполнителя</w:t>
      </w:r>
      <w:r w:rsidRPr="00A37717">
        <w:rPr>
          <w:rFonts w:ascii="Arial" w:hAnsi="Arial" w:cs="Arial"/>
        </w:rPr>
        <w:t xml:space="preserve"> уплаты пени в размере 1/360 ставки рефинансирования ЦБ РФ от стоимости невыполненных в срок работ за каждый день просрочки.</w:t>
      </w:r>
    </w:p>
    <w:p w:rsidR="009F74F4" w:rsidRPr="00A37717" w:rsidRDefault="009F74F4" w:rsidP="004424FF">
      <w:pPr>
        <w:pStyle w:val="ab"/>
        <w:tabs>
          <w:tab w:val="num" w:pos="1418"/>
        </w:tabs>
        <w:spacing w:after="0"/>
        <w:ind w:left="0" w:right="-28"/>
        <w:contextualSpacing/>
        <w:jc w:val="both"/>
        <w:rPr>
          <w:rFonts w:ascii="Arial" w:hAnsi="Arial" w:cs="Arial"/>
        </w:rPr>
      </w:pPr>
      <w:r w:rsidRPr="00A37717">
        <w:rPr>
          <w:rFonts w:ascii="Arial" w:hAnsi="Arial" w:cs="Arial"/>
        </w:rPr>
        <w:t>5.2.</w:t>
      </w:r>
      <w:r>
        <w:rPr>
          <w:rFonts w:ascii="Arial" w:hAnsi="Arial" w:cs="Arial"/>
        </w:rPr>
        <w:t xml:space="preserve"> </w:t>
      </w:r>
      <w:r w:rsidRPr="00A37717">
        <w:rPr>
          <w:rFonts w:ascii="Arial" w:hAnsi="Arial" w:cs="Arial"/>
        </w:rPr>
        <w:t xml:space="preserve"> При несоблюдении Заказчиком предусмотренных настоящим Договором сроков платежей </w:t>
      </w:r>
      <w:r>
        <w:rPr>
          <w:rFonts w:ascii="Arial" w:hAnsi="Arial" w:cs="Arial"/>
        </w:rPr>
        <w:t>Исполнитель</w:t>
      </w:r>
      <w:r w:rsidRPr="00A37717">
        <w:rPr>
          <w:rFonts w:ascii="Arial" w:hAnsi="Arial" w:cs="Arial"/>
        </w:rPr>
        <w:t xml:space="preserve"> вправе требовать от Заказчика уплаты пени в размере 1/360 ставки рефинансирования ЦБ РФ от </w:t>
      </w:r>
      <w:proofErr w:type="gramStart"/>
      <w:r w:rsidRPr="00A37717">
        <w:rPr>
          <w:rFonts w:ascii="Arial" w:hAnsi="Arial" w:cs="Arial"/>
        </w:rPr>
        <w:t>стоимости</w:t>
      </w:r>
      <w:proofErr w:type="gramEnd"/>
      <w:r w:rsidRPr="00A37717">
        <w:rPr>
          <w:rFonts w:ascii="Arial" w:hAnsi="Arial" w:cs="Arial"/>
        </w:rPr>
        <w:t xml:space="preserve"> выполненных, но неоплаченных работ, за каждый день просрочки.</w:t>
      </w:r>
    </w:p>
    <w:p w:rsidR="009F74F4" w:rsidRPr="00905ABE" w:rsidRDefault="009F74F4" w:rsidP="004424FF">
      <w:pPr>
        <w:pStyle w:val="a4"/>
        <w:tabs>
          <w:tab w:val="num" w:pos="1418"/>
        </w:tabs>
        <w:ind w:right="-28" w:firstLine="0"/>
        <w:contextualSpacing/>
        <w:rPr>
          <w:rFonts w:ascii="Arial" w:hAnsi="Arial" w:cs="Arial"/>
          <w:b w:val="0"/>
        </w:rPr>
      </w:pPr>
      <w:r w:rsidRPr="00E03067">
        <w:rPr>
          <w:rFonts w:ascii="Arial" w:hAnsi="Arial" w:cs="Arial"/>
          <w:b w:val="0"/>
        </w:rPr>
        <w:t>5.3.</w:t>
      </w:r>
      <w:r>
        <w:rPr>
          <w:rFonts w:ascii="Arial" w:hAnsi="Arial" w:cs="Arial"/>
        </w:rPr>
        <w:t xml:space="preserve"> </w:t>
      </w:r>
      <w:r w:rsidRPr="00905ABE">
        <w:rPr>
          <w:rFonts w:ascii="Arial" w:hAnsi="Arial" w:cs="Arial"/>
          <w:b w:val="0"/>
        </w:rPr>
        <w:t xml:space="preserve"> Ответственность Сторон в иных случаях определяется в соответствии с законодательством Российской Федерации.</w:t>
      </w:r>
    </w:p>
    <w:p w:rsidR="009F74F4" w:rsidRPr="002B40E0" w:rsidRDefault="009F74F4" w:rsidP="004424FF">
      <w:pPr>
        <w:pStyle w:val="a4"/>
        <w:ind w:right="-28" w:firstLine="0"/>
        <w:contextualSpacing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5.4.</w:t>
      </w:r>
      <w:r w:rsidRPr="00905ABE">
        <w:rPr>
          <w:rFonts w:ascii="Arial" w:hAnsi="Arial" w:cs="Arial"/>
          <w:b w:val="0"/>
        </w:rPr>
        <w:tab/>
        <w:t>Уплата неустойки не освобождает Стороны от исполнения обязательств по настоящему Договору или устранения нарушений.</w:t>
      </w:r>
    </w:p>
    <w:p w:rsidR="009F74F4" w:rsidRPr="002B40E0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</w:p>
    <w:p w:rsidR="009F74F4" w:rsidRPr="002B40E0" w:rsidRDefault="009F74F4" w:rsidP="004424FF">
      <w:pPr>
        <w:pStyle w:val="a4"/>
        <w:spacing w:before="120"/>
        <w:ind w:right="-26" w:firstLine="0"/>
        <w:jc w:val="center"/>
        <w:rPr>
          <w:rFonts w:ascii="Arial" w:hAnsi="Arial" w:cs="Arial"/>
          <w:bCs/>
        </w:rPr>
      </w:pPr>
      <w:r w:rsidRPr="00905ABE">
        <w:rPr>
          <w:rFonts w:ascii="Arial" w:hAnsi="Arial" w:cs="Arial"/>
          <w:bCs/>
        </w:rPr>
        <w:t xml:space="preserve">6. </w:t>
      </w:r>
      <w:r w:rsidRPr="00905ABE">
        <w:rPr>
          <w:rFonts w:ascii="Arial" w:hAnsi="Arial" w:cs="Arial"/>
        </w:rPr>
        <w:t>Основания освобождения от ответственности</w:t>
      </w:r>
      <w:r w:rsidRPr="00905ABE">
        <w:rPr>
          <w:rFonts w:ascii="Arial" w:hAnsi="Arial" w:cs="Arial"/>
          <w:bCs/>
        </w:rPr>
        <w:t>.</w:t>
      </w:r>
    </w:p>
    <w:p w:rsidR="009F74F4" w:rsidRPr="00A37717" w:rsidRDefault="009F74F4" w:rsidP="004424FF">
      <w:pPr>
        <w:keepLines/>
        <w:tabs>
          <w:tab w:val="left" w:pos="540"/>
        </w:tabs>
        <w:ind w:right="-26"/>
        <w:jc w:val="both"/>
      </w:pPr>
      <w:r w:rsidRPr="00A37717">
        <w:t>6.1. Если иное не предусмотрено Федеральным законом или Договором, Сторона, не исполнившая или ненадлежащим образом исполнившая обязательство по Договору, несет ответственность в соответствии с правом РФ и Договором, если не докажет, что надлежащее исполнение этого обязательства оказалось невозможным вследствие непреодолимой силы, то есть чрезвычайных и непредотвратимых при данных условиях обстоятельств.</w:t>
      </w:r>
    </w:p>
    <w:p w:rsidR="009F74F4" w:rsidRPr="00A37717" w:rsidRDefault="009F74F4" w:rsidP="004424FF">
      <w:pPr>
        <w:tabs>
          <w:tab w:val="left" w:pos="540"/>
        </w:tabs>
        <w:ind w:right="-26"/>
        <w:jc w:val="both"/>
      </w:pPr>
      <w:r w:rsidRPr="00A37717">
        <w:t xml:space="preserve">6.2. Сторона, не исполнившая или ненадлежащим образом исполнившая обязательство по Договору, если надлежащее исполнение этого обязательства оказалось невозможным вследствие непреодолимой силы, обязана: </w:t>
      </w:r>
    </w:p>
    <w:p w:rsidR="009F74F4" w:rsidRPr="00905ABE" w:rsidRDefault="009F74F4" w:rsidP="004424FF">
      <w:pPr>
        <w:pStyle w:val="4"/>
        <w:keepNext w:val="0"/>
        <w:numPr>
          <w:ilvl w:val="0"/>
          <w:numId w:val="11"/>
        </w:numPr>
        <w:tabs>
          <w:tab w:val="left" w:pos="540"/>
        </w:tabs>
        <w:overflowPunct w:val="0"/>
        <w:autoSpaceDE w:val="0"/>
        <w:autoSpaceDN w:val="0"/>
        <w:adjustRightInd w:val="0"/>
        <w:spacing w:before="0" w:after="0"/>
        <w:ind w:left="0" w:right="-26" w:firstLine="0"/>
        <w:jc w:val="both"/>
        <w:textAlignment w:val="baseline"/>
        <w:rPr>
          <w:rFonts w:ascii="Arial" w:hAnsi="Arial" w:cs="Arial"/>
          <w:b w:val="0"/>
          <w:sz w:val="20"/>
        </w:rPr>
      </w:pPr>
      <w:r w:rsidRPr="00905ABE">
        <w:rPr>
          <w:rFonts w:ascii="Arial" w:hAnsi="Arial" w:cs="Arial"/>
          <w:b w:val="0"/>
          <w:sz w:val="20"/>
        </w:rPr>
        <w:t xml:space="preserve">в письменной форме известить о наступлении и о предполагаемом сроке действия обстоятельств непреодолимой силы другую Сторону в срок не позднее </w:t>
      </w:r>
      <w:r w:rsidRPr="00905ABE">
        <w:rPr>
          <w:rFonts w:ascii="Arial" w:hAnsi="Arial" w:cs="Arial"/>
          <w:b w:val="0"/>
          <w:color w:val="000000"/>
          <w:sz w:val="20"/>
        </w:rPr>
        <w:t>10 (десяти) рабочих дней</w:t>
      </w:r>
      <w:r w:rsidRPr="00905ABE">
        <w:rPr>
          <w:rFonts w:ascii="Arial" w:hAnsi="Arial" w:cs="Arial"/>
          <w:b w:val="0"/>
          <w:sz w:val="20"/>
        </w:rPr>
        <w:t xml:space="preserve"> со дня наступления указанных обстоятельств и предоставить необходимые подтверждения;</w:t>
      </w:r>
    </w:p>
    <w:p w:rsidR="009F74F4" w:rsidRPr="00905ABE" w:rsidRDefault="009F74F4" w:rsidP="004424FF">
      <w:pPr>
        <w:pStyle w:val="4"/>
        <w:keepNext w:val="0"/>
        <w:numPr>
          <w:ilvl w:val="0"/>
          <w:numId w:val="11"/>
        </w:numPr>
        <w:tabs>
          <w:tab w:val="left" w:pos="540"/>
        </w:tabs>
        <w:overflowPunct w:val="0"/>
        <w:autoSpaceDE w:val="0"/>
        <w:autoSpaceDN w:val="0"/>
        <w:adjustRightInd w:val="0"/>
        <w:spacing w:before="0" w:after="0"/>
        <w:ind w:left="0" w:right="-26" w:firstLine="0"/>
        <w:jc w:val="both"/>
        <w:textAlignment w:val="baseline"/>
        <w:rPr>
          <w:rFonts w:ascii="Arial" w:hAnsi="Arial" w:cs="Arial"/>
          <w:b w:val="0"/>
          <w:sz w:val="20"/>
        </w:rPr>
      </w:pPr>
      <w:r w:rsidRPr="00905ABE">
        <w:rPr>
          <w:rFonts w:ascii="Arial" w:hAnsi="Arial" w:cs="Arial"/>
          <w:b w:val="0"/>
          <w:sz w:val="20"/>
        </w:rPr>
        <w:t xml:space="preserve">предпринять необходимые зависящие от нее и доступные ей действия для уменьшения последствий действия обстоятельств непреодолимой силы, устранения препятствий  к выполнению обязательства и возобновления выполнения своих обязательств в полном объеме в соответствии с Договором; </w:t>
      </w:r>
    </w:p>
    <w:p w:rsidR="009F74F4" w:rsidRPr="00905ABE" w:rsidRDefault="009F74F4" w:rsidP="004424FF">
      <w:pPr>
        <w:pStyle w:val="4"/>
        <w:keepNext w:val="0"/>
        <w:numPr>
          <w:ilvl w:val="0"/>
          <w:numId w:val="11"/>
        </w:numPr>
        <w:tabs>
          <w:tab w:val="left" w:pos="540"/>
        </w:tabs>
        <w:overflowPunct w:val="0"/>
        <w:autoSpaceDE w:val="0"/>
        <w:autoSpaceDN w:val="0"/>
        <w:adjustRightInd w:val="0"/>
        <w:spacing w:before="0" w:after="0"/>
        <w:ind w:left="0" w:right="-26" w:firstLine="0"/>
        <w:jc w:val="both"/>
        <w:textAlignment w:val="baseline"/>
        <w:rPr>
          <w:rFonts w:ascii="Arial" w:hAnsi="Arial" w:cs="Arial"/>
          <w:b w:val="0"/>
          <w:sz w:val="20"/>
        </w:rPr>
      </w:pPr>
      <w:r w:rsidRPr="00905ABE">
        <w:rPr>
          <w:rFonts w:ascii="Arial" w:hAnsi="Arial" w:cs="Arial"/>
          <w:b w:val="0"/>
          <w:sz w:val="20"/>
        </w:rPr>
        <w:t>уведомить другую Сторону о возобновлении выполнения своих обязательств согласно Договору.</w:t>
      </w:r>
    </w:p>
    <w:p w:rsidR="009F74F4" w:rsidRPr="00A37717" w:rsidRDefault="009F74F4" w:rsidP="004424FF">
      <w:pPr>
        <w:tabs>
          <w:tab w:val="left" w:pos="540"/>
        </w:tabs>
        <w:ind w:right="-26"/>
        <w:jc w:val="both"/>
      </w:pPr>
      <w:r w:rsidRPr="00A37717">
        <w:t>Отсутствие уведомления или несвоевременное уведомление лишает Сторону права ссылаться на обстоятельства непреодолимой силы как на основание, освобождающее ее от ответственности за неисполнение обязательств по Договору.</w:t>
      </w:r>
    </w:p>
    <w:p w:rsidR="009F74F4" w:rsidRPr="00A37717" w:rsidRDefault="009F74F4" w:rsidP="004424FF">
      <w:pPr>
        <w:tabs>
          <w:tab w:val="left" w:pos="540"/>
        </w:tabs>
        <w:ind w:right="-26"/>
        <w:jc w:val="both"/>
      </w:pPr>
      <w:r w:rsidRPr="00A37717">
        <w:t xml:space="preserve">6.3. При наличии обстоятельств непреодолимой силы сроки выполнения Сторонами обязательств по Договору отодвигаются соразмерно времени, в течение которого действуют обстоятельства непреодолимой силы либо соразмерно времени, необходимого для устранения Сторонами последствий действия таких обстоятельств. В случае если обстоятельства непреодолимой силы продолжаются свыше </w:t>
      </w:r>
      <w:r w:rsidRPr="00A37717">
        <w:rPr>
          <w:color w:val="000000"/>
        </w:rPr>
        <w:t>10 (десяти) рабочих дней</w:t>
      </w:r>
      <w:r w:rsidRPr="00A37717">
        <w:t xml:space="preserve"> подряд, либо сроки, требующиеся для устранения Сторонами последствий действия таких обстоятельств непреодолимой силы, превышают </w:t>
      </w:r>
      <w:r w:rsidRPr="00A37717">
        <w:rPr>
          <w:color w:val="000000"/>
        </w:rPr>
        <w:t>10 (десять) рабочих дней</w:t>
      </w:r>
      <w:r w:rsidRPr="00A37717">
        <w:t>, Стороны проводят дополнительные переговоры для выявления приемлемых альтернативных способов исполнения Договора.</w:t>
      </w:r>
    </w:p>
    <w:p w:rsidR="009F74F4" w:rsidRDefault="009F74F4" w:rsidP="004424FF">
      <w:pPr>
        <w:tabs>
          <w:tab w:val="left" w:pos="540"/>
        </w:tabs>
        <w:ind w:right="-26"/>
        <w:jc w:val="both"/>
      </w:pPr>
      <w:r w:rsidRPr="00A37717">
        <w:t>6.4. После прекращения действия обстоятельств, перечисленных в п. 6.1. Договора, Сторона, которая подверглась их действию, должна возобновить исполнение обязатель</w:t>
      </w:r>
      <w:proofErr w:type="gramStart"/>
      <w:r w:rsidRPr="00A37717">
        <w:t>ств в ср</w:t>
      </w:r>
      <w:proofErr w:type="gramEnd"/>
      <w:r w:rsidRPr="00A37717">
        <w:t>ок, не превышающий 3 (трех) рабочих дней с момента прекраще</w:t>
      </w:r>
      <w:r>
        <w:t>ния действия этих обстоятельств.</w:t>
      </w:r>
    </w:p>
    <w:p w:rsidR="009F74F4" w:rsidRPr="00EA7A44" w:rsidRDefault="009F74F4" w:rsidP="004424FF">
      <w:pPr>
        <w:tabs>
          <w:tab w:val="left" w:pos="540"/>
        </w:tabs>
        <w:ind w:right="-26"/>
        <w:jc w:val="both"/>
      </w:pPr>
    </w:p>
    <w:p w:rsidR="009F74F4" w:rsidRPr="002B40E0" w:rsidRDefault="009F74F4" w:rsidP="004424FF">
      <w:pPr>
        <w:pStyle w:val="a4"/>
        <w:spacing w:before="120"/>
        <w:ind w:right="-26" w:firstLine="0"/>
        <w:jc w:val="center"/>
        <w:rPr>
          <w:rFonts w:ascii="Arial" w:hAnsi="Arial" w:cs="Arial"/>
          <w:bCs/>
        </w:rPr>
      </w:pPr>
      <w:r w:rsidRPr="00905ABE">
        <w:rPr>
          <w:rFonts w:ascii="Arial" w:hAnsi="Arial" w:cs="Arial"/>
          <w:bCs/>
        </w:rPr>
        <w:t>7. Порядок разрешения споров.</w:t>
      </w:r>
    </w:p>
    <w:p w:rsidR="009F74F4" w:rsidRPr="00A37717" w:rsidRDefault="009F74F4" w:rsidP="004424FF">
      <w:pPr>
        <w:ind w:right="-26"/>
        <w:jc w:val="both"/>
      </w:pPr>
      <w:r w:rsidRPr="00A37717">
        <w:t>7.1.</w:t>
      </w:r>
      <w:r w:rsidRPr="00A37717">
        <w:tab/>
        <w:t>Все споры в связи с Договором Стороны разрешают с соблюдением обязательного досудебного претензионного порядка урегулирования споров.</w:t>
      </w:r>
    </w:p>
    <w:p w:rsidR="009F74F4" w:rsidRPr="00A37717" w:rsidRDefault="009F74F4" w:rsidP="004424FF">
      <w:pPr>
        <w:ind w:right="-26"/>
        <w:jc w:val="both"/>
      </w:pPr>
      <w:r w:rsidRPr="00A37717">
        <w:t>7.2.</w:t>
      </w:r>
      <w:r w:rsidRPr="00A37717">
        <w:tab/>
      </w:r>
      <w:proofErr w:type="gramStart"/>
      <w:r w:rsidRPr="00A37717">
        <w:t>Сторона, имеющая к другой Стороне требование в связи с Договором, в том числе в связи с его заключением, исполнением, нарушением, прекращением его действия (в том числе расторжением, включая односторонний отказ) или его недействительностью,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документов, обосновывающих это требование, отсутствующих</w:t>
      </w:r>
      <w:proofErr w:type="gramEnd"/>
      <w:r w:rsidRPr="00A37717">
        <w:t xml:space="preserve"> у другой Стороны.  </w:t>
      </w:r>
    </w:p>
    <w:p w:rsidR="009F74F4" w:rsidRPr="00A37717" w:rsidRDefault="009F74F4" w:rsidP="004424FF">
      <w:pPr>
        <w:ind w:right="-26"/>
        <w:jc w:val="both"/>
      </w:pPr>
      <w:r w:rsidRPr="00A37717">
        <w:t>7.3.</w:t>
      </w:r>
      <w:r w:rsidRPr="00A37717">
        <w:tab/>
        <w:t xml:space="preserve">Сторона обязана рассмотреть полученную претензию и о результатах ее рассмотрения уведомить в письменной форме другую Сторону в течение 6 (шести) рабочих дней со дня получения </w:t>
      </w:r>
      <w:r w:rsidRPr="00A37717">
        <w:lastRenderedPageBreak/>
        <w:t>претензии со всеми необходимыми приложениями.</w:t>
      </w:r>
    </w:p>
    <w:p w:rsidR="009F74F4" w:rsidRPr="00A37717" w:rsidRDefault="009F74F4" w:rsidP="004424FF">
      <w:pPr>
        <w:ind w:right="-26"/>
        <w:jc w:val="both"/>
      </w:pPr>
      <w:r w:rsidRPr="00A37717">
        <w:t xml:space="preserve">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Договора. </w:t>
      </w:r>
    </w:p>
    <w:p w:rsidR="009F74F4" w:rsidRPr="00A37717" w:rsidRDefault="009F74F4" w:rsidP="004424FF">
      <w:pPr>
        <w:ind w:right="-26"/>
        <w:jc w:val="both"/>
      </w:pPr>
      <w:r w:rsidRPr="00A37717">
        <w:t>7.4.</w:t>
      </w:r>
      <w:r w:rsidRPr="00A37717">
        <w:tab/>
        <w:t xml:space="preserve">Направившая претензию Сторона вправе обратиться с указанным в ней требованием в </w:t>
      </w:r>
      <w:proofErr w:type="gramStart"/>
      <w:r w:rsidRPr="00A37717">
        <w:t>суд</w:t>
      </w:r>
      <w:proofErr w:type="gramEnd"/>
      <w:r w:rsidRPr="00A37717">
        <w:t xml:space="preserve"> только если оно не будет полностью удовлетворено другой Стороной в течение 7 (семи) рабочих дней со дня получения другой Стороной претензии со всеми необходимыми приложениями.  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  <w:color w:val="000000"/>
        </w:rPr>
      </w:pPr>
      <w:r w:rsidRPr="00905ABE">
        <w:rPr>
          <w:rFonts w:ascii="Arial" w:hAnsi="Arial" w:cs="Arial"/>
          <w:b w:val="0"/>
        </w:rPr>
        <w:t>7.5.</w:t>
      </w:r>
      <w:r w:rsidRPr="00905ABE">
        <w:rPr>
          <w:rFonts w:ascii="Arial" w:hAnsi="Arial" w:cs="Arial"/>
          <w:b w:val="0"/>
        </w:rPr>
        <w:tab/>
        <w:t>Все споры между Сторонами в связи с Договором, в том числе в связи с его заключением, исполнением, нарушением, прекращением его действия (в том числе расторжением, включая односторонний отказ), его недействительностью, подлежат разрешению арбитражным</w:t>
      </w:r>
      <w:r w:rsidRPr="00905ABE">
        <w:rPr>
          <w:rFonts w:ascii="Arial" w:hAnsi="Arial" w:cs="Arial"/>
          <w:b w:val="0"/>
          <w:color w:val="000000"/>
        </w:rPr>
        <w:t xml:space="preserve"> судом Республики Карелия.</w:t>
      </w:r>
    </w:p>
    <w:p w:rsidR="009F74F4" w:rsidRPr="002B40E0" w:rsidRDefault="009F74F4" w:rsidP="004424FF">
      <w:pPr>
        <w:tabs>
          <w:tab w:val="left" w:pos="4346"/>
        </w:tabs>
        <w:spacing w:before="120"/>
        <w:ind w:right="-26"/>
        <w:jc w:val="center"/>
        <w:rPr>
          <w:b/>
          <w:bCs/>
        </w:rPr>
      </w:pPr>
      <w:r w:rsidRPr="00A37717">
        <w:rPr>
          <w:b/>
          <w:bCs/>
        </w:rPr>
        <w:t>8. Действие Договора</w:t>
      </w:r>
    </w:p>
    <w:p w:rsidR="009F74F4" w:rsidRPr="003C5BF8" w:rsidRDefault="009F74F4" w:rsidP="004424FF">
      <w:pPr>
        <w:jc w:val="both"/>
      </w:pPr>
      <w:r w:rsidRPr="00A37717">
        <w:rPr>
          <w:bCs/>
        </w:rPr>
        <w:t>8.</w:t>
      </w:r>
      <w:r w:rsidRPr="002C1387">
        <w:rPr>
          <w:bCs/>
        </w:rPr>
        <w:t>1</w:t>
      </w:r>
      <w:r w:rsidRPr="00A37717">
        <w:rPr>
          <w:bCs/>
        </w:rPr>
        <w:t>.</w:t>
      </w:r>
      <w:r w:rsidRPr="00A37717">
        <w:rPr>
          <w:bCs/>
        </w:rPr>
        <w:tab/>
      </w:r>
      <w:r w:rsidRPr="003C5BF8">
        <w:t xml:space="preserve">Настоящий Договор вступает в силу с </w:t>
      </w:r>
      <w:r w:rsidR="00C81579">
        <w:t>01 января 20</w:t>
      </w:r>
      <w:r w:rsidR="006F15DE">
        <w:t>20</w:t>
      </w:r>
      <w:r w:rsidRPr="002F1697">
        <w:t xml:space="preserve"> </w:t>
      </w:r>
      <w:r>
        <w:t xml:space="preserve">года </w:t>
      </w:r>
      <w:r w:rsidRPr="003C5BF8">
        <w:t xml:space="preserve">и действует до  </w:t>
      </w:r>
      <w:r>
        <w:t>31 декабря</w:t>
      </w:r>
      <w:r w:rsidRPr="003C5BF8">
        <w:t xml:space="preserve"> 20</w:t>
      </w:r>
      <w:r w:rsidR="006F15DE">
        <w:t>20</w:t>
      </w:r>
      <w:r w:rsidR="00EF4B88">
        <w:t xml:space="preserve"> </w:t>
      </w:r>
      <w:r w:rsidRPr="003C5BF8">
        <w:t xml:space="preserve">года.  </w:t>
      </w:r>
    </w:p>
    <w:p w:rsidR="009F74F4" w:rsidRPr="002B40E0" w:rsidRDefault="009F74F4" w:rsidP="004424FF">
      <w:pPr>
        <w:ind w:right="-26"/>
        <w:jc w:val="both"/>
        <w:rPr>
          <w:noProof/>
        </w:rPr>
      </w:pPr>
      <w:r>
        <w:rPr>
          <w:noProof/>
        </w:rPr>
        <w:t>8.</w:t>
      </w:r>
      <w:r w:rsidRPr="002F1697">
        <w:rPr>
          <w:noProof/>
        </w:rPr>
        <w:t>2</w:t>
      </w:r>
      <w:r w:rsidRPr="00A37717">
        <w:rPr>
          <w:noProof/>
        </w:rPr>
        <w:t>.</w:t>
      </w:r>
      <w:r w:rsidRPr="00A37717">
        <w:rPr>
          <w:noProof/>
        </w:rPr>
        <w:tab/>
        <w:t>Договор может быть расторгнут досрочно по соглашению Сторон</w:t>
      </w:r>
      <w:r>
        <w:rPr>
          <w:noProof/>
        </w:rPr>
        <w:t xml:space="preserve">, </w:t>
      </w:r>
      <w:r w:rsidRPr="009F74F4">
        <w:rPr>
          <w:noProof/>
        </w:rPr>
        <w:t>а так же в случаях предусмотренных п.3.1.5. договора.</w:t>
      </w:r>
    </w:p>
    <w:p w:rsidR="009F74F4" w:rsidRPr="002B40E0" w:rsidRDefault="009F74F4" w:rsidP="004424FF"/>
    <w:p w:rsidR="009F74F4" w:rsidRPr="002B40E0" w:rsidRDefault="009F74F4" w:rsidP="004424FF">
      <w:pPr>
        <w:pStyle w:val="a4"/>
        <w:spacing w:before="120"/>
        <w:ind w:right="-26" w:firstLine="0"/>
        <w:jc w:val="center"/>
        <w:rPr>
          <w:rFonts w:ascii="Arial" w:hAnsi="Arial" w:cs="Arial"/>
          <w:bCs/>
        </w:rPr>
      </w:pPr>
      <w:r w:rsidRPr="00905ABE">
        <w:rPr>
          <w:rFonts w:ascii="Arial" w:hAnsi="Arial" w:cs="Arial"/>
          <w:bCs/>
        </w:rPr>
        <w:t>9. Порядок изменения и расторжения Договора.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9.1.</w:t>
      </w:r>
      <w:r w:rsidRPr="00905ABE">
        <w:rPr>
          <w:rFonts w:ascii="Arial" w:hAnsi="Arial" w:cs="Arial"/>
          <w:b w:val="0"/>
        </w:rPr>
        <w:tab/>
        <w:t>Любые изменения и дополнения к настоящему Договору имеют силу только в том случае, если они оформлены в письменном виде и подписаны обеими Сторонами.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9.2.</w:t>
      </w:r>
      <w:r w:rsidRPr="00905ABE">
        <w:rPr>
          <w:rFonts w:ascii="Arial" w:hAnsi="Arial" w:cs="Arial"/>
          <w:b w:val="0"/>
        </w:rPr>
        <w:tab/>
        <w:t>Досрочное расторжение Договора может иметь место в соответствии с п. 6.4 настоящего Договора, либо по соглашению Сторон, либо на основаниях, предусмотренных законодательством Российской Федерации.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9.3.</w:t>
      </w:r>
      <w:r w:rsidRPr="00905ABE">
        <w:rPr>
          <w:rFonts w:ascii="Arial" w:hAnsi="Arial" w:cs="Arial"/>
          <w:b w:val="0"/>
        </w:rPr>
        <w:tab/>
        <w:t>Заказчик имеет право расторгнуть Договор в одностороннем порядке в соответствии с п. 3.1.2 настоящего Договора без возмещения Подрядчику убытков, связанных с расторжением Договора.</w:t>
      </w:r>
    </w:p>
    <w:p w:rsidR="009F74F4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9.4.</w:t>
      </w:r>
      <w:r w:rsidRPr="00905ABE">
        <w:rPr>
          <w:rFonts w:ascii="Arial" w:hAnsi="Arial" w:cs="Arial"/>
          <w:b w:val="0"/>
        </w:rPr>
        <w:tab/>
        <w:t xml:space="preserve">Сторона, решившая расторгнуть настоящий Договор, должна направить письменное уведомление о намерении расторгнуть настоящий Договор другой Стороне не </w:t>
      </w:r>
      <w:proofErr w:type="gramStart"/>
      <w:r w:rsidRPr="00905ABE">
        <w:rPr>
          <w:rFonts w:ascii="Arial" w:hAnsi="Arial" w:cs="Arial"/>
          <w:b w:val="0"/>
        </w:rPr>
        <w:t>позднее</w:t>
      </w:r>
      <w:proofErr w:type="gramEnd"/>
      <w:r w:rsidRPr="00905ABE">
        <w:rPr>
          <w:rFonts w:ascii="Arial" w:hAnsi="Arial" w:cs="Arial"/>
          <w:b w:val="0"/>
        </w:rPr>
        <w:t xml:space="preserve"> чем за 10 дней до предполагаемого дня расторжения настоящего</w:t>
      </w:r>
      <w:r w:rsidRPr="00A37717">
        <w:rPr>
          <w:rFonts w:ascii="Arial" w:hAnsi="Arial" w:cs="Arial"/>
        </w:rPr>
        <w:t xml:space="preserve"> </w:t>
      </w:r>
      <w:r w:rsidRPr="00905ABE">
        <w:rPr>
          <w:rFonts w:ascii="Arial" w:hAnsi="Arial" w:cs="Arial"/>
          <w:b w:val="0"/>
        </w:rPr>
        <w:t>Договора.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</w:p>
    <w:p w:rsidR="009F74F4" w:rsidRPr="002B40E0" w:rsidRDefault="009F74F4" w:rsidP="004424FF">
      <w:pPr>
        <w:pStyle w:val="a4"/>
        <w:spacing w:before="120"/>
        <w:ind w:right="-26" w:firstLine="0"/>
        <w:jc w:val="center"/>
        <w:rPr>
          <w:rFonts w:ascii="Arial" w:hAnsi="Arial" w:cs="Arial"/>
          <w:bCs/>
        </w:rPr>
      </w:pPr>
      <w:r w:rsidRPr="00905ABE">
        <w:rPr>
          <w:rFonts w:ascii="Arial" w:hAnsi="Arial" w:cs="Arial"/>
          <w:bCs/>
        </w:rPr>
        <w:t>10. Заключительные положения.</w:t>
      </w:r>
    </w:p>
    <w:p w:rsidR="009F74F4" w:rsidRPr="00A37717" w:rsidRDefault="009F74F4" w:rsidP="004424FF">
      <w:pPr>
        <w:ind w:right="-26"/>
        <w:jc w:val="both"/>
      </w:pPr>
      <w:r w:rsidRPr="00A37717">
        <w:t>10.1.</w:t>
      </w:r>
      <w:r w:rsidRPr="00A37717">
        <w:tab/>
        <w:t xml:space="preserve">Договор составлен в 2 (двух) подлинных экземплярах, имеющих одинаковую  юридическую  силу, в том числе по одному для каждой из Сторон. Все экземпляры Договора имеют равную юридическую силу и с прекращением действия Договора утрачивают силу все его экземпляры. </w:t>
      </w:r>
    </w:p>
    <w:p w:rsidR="009F74F4" w:rsidRPr="00A37717" w:rsidRDefault="009F74F4" w:rsidP="004424FF">
      <w:pPr>
        <w:ind w:right="-26"/>
        <w:jc w:val="both"/>
      </w:pPr>
      <w:r w:rsidRPr="00A37717">
        <w:t>10.2.</w:t>
      </w:r>
      <w:r w:rsidRPr="00A37717">
        <w:tab/>
        <w:t>Во всем, что не предусмотрено условиями Договора, Стороны руководствуются правом РФ.</w:t>
      </w:r>
    </w:p>
    <w:p w:rsidR="009F74F4" w:rsidRPr="00A37717" w:rsidRDefault="009F74F4" w:rsidP="004424FF">
      <w:pPr>
        <w:overflowPunct w:val="0"/>
        <w:ind w:right="-26"/>
        <w:jc w:val="both"/>
        <w:textAlignment w:val="baseline"/>
      </w:pPr>
      <w:r w:rsidRPr="00A37717">
        <w:t>10.3.</w:t>
      </w:r>
      <w:r w:rsidRPr="00A37717">
        <w:tab/>
        <w:t>Каждая из Сторон несет ответственность перед другой Стороной за достоверность и полноту указанных в разделе «</w:t>
      </w:r>
      <w:r w:rsidRPr="00A37717">
        <w:rPr>
          <w:color w:val="000000"/>
        </w:rPr>
        <w:t>Реквизиты, печати и подписи уполномоченных лиц Сторон»</w:t>
      </w:r>
      <w:r w:rsidRPr="00A37717">
        <w:t xml:space="preserve"> своих реквизитов.</w:t>
      </w:r>
    </w:p>
    <w:p w:rsidR="009F74F4" w:rsidRPr="00A37717" w:rsidRDefault="009F74F4" w:rsidP="004424FF">
      <w:pPr>
        <w:ind w:right="-26"/>
        <w:jc w:val="both"/>
      </w:pPr>
      <w:r w:rsidRPr="00A37717">
        <w:t>10.4.</w:t>
      </w:r>
      <w:r w:rsidRPr="00A37717">
        <w:tab/>
        <w:t>Все изменения и/или дополнения к Договору будут считаться имеющими силу, если они совершены в письменной форме в виде одного документа и подписаны Сторонами, за исключением случаев, когда в соответствии с Договором и правом РФ изменение и/или дополнение Договора возможно в одностороннем порядке одной из Сторон.</w:t>
      </w:r>
    </w:p>
    <w:p w:rsidR="009F74F4" w:rsidRPr="00A37717" w:rsidRDefault="009F74F4" w:rsidP="004424FF">
      <w:pPr>
        <w:ind w:right="-26"/>
        <w:jc w:val="both"/>
      </w:pPr>
      <w:r w:rsidRPr="00A37717">
        <w:t>10.5.</w:t>
      </w:r>
      <w:r w:rsidRPr="00A37717">
        <w:tab/>
        <w:t>Все приложения и дополнительные соглашения к Договору подписываются Сторонами и являются его неотъемлемой частью.</w:t>
      </w:r>
    </w:p>
    <w:p w:rsidR="009F74F4" w:rsidRPr="00A37717" w:rsidRDefault="009F74F4" w:rsidP="004424FF">
      <w:pPr>
        <w:ind w:right="-26"/>
        <w:jc w:val="both"/>
      </w:pPr>
      <w:r w:rsidRPr="00A37717">
        <w:t>10.6.</w:t>
      </w:r>
      <w:r w:rsidRPr="00A37717">
        <w:tab/>
        <w:t>Каждая из Сторон заключила Договор, основываясь на достоверности, актуальности и полноте следующих сведений, сообщенных ей перед его заключением представителем другой Стороны, подписывающим Договор:</w:t>
      </w:r>
    </w:p>
    <w:p w:rsidR="009F74F4" w:rsidRPr="00A37717" w:rsidRDefault="009F74F4" w:rsidP="004424FF">
      <w:pPr>
        <w:ind w:right="-26"/>
        <w:jc w:val="both"/>
      </w:pPr>
      <w:r w:rsidRPr="00A37717">
        <w:t>10.6.1.</w:t>
      </w:r>
      <w:r w:rsidRPr="00A37717">
        <w:tab/>
        <w:t>Другая Сторона является действующим юридическим лицом, в отношении нее не принято решение о ее ликвидации или о признании ее несостоятельной (банкротом);</w:t>
      </w:r>
    </w:p>
    <w:p w:rsidR="009F74F4" w:rsidRDefault="009F74F4" w:rsidP="004424FF">
      <w:pPr>
        <w:ind w:right="-26"/>
        <w:jc w:val="both"/>
      </w:pPr>
      <w:r w:rsidRPr="00A37717">
        <w:t>10.6.2.</w:t>
      </w:r>
      <w:r w:rsidRPr="00A37717">
        <w:tab/>
        <w:t>Представитель другой Стороны, подписывающий Договор, имеет все полномочия, необходимые для заключения им Договора от ее имени.</w:t>
      </w:r>
    </w:p>
    <w:p w:rsidR="009F74F4" w:rsidRPr="002B40E0" w:rsidRDefault="009F74F4" w:rsidP="004424FF">
      <w:pPr>
        <w:pStyle w:val="a4"/>
        <w:spacing w:before="120"/>
        <w:ind w:right="-26" w:firstLine="0"/>
        <w:rPr>
          <w:rFonts w:ascii="Arial" w:hAnsi="Arial" w:cs="Arial"/>
          <w:b w:val="0"/>
          <w:bCs/>
        </w:rPr>
      </w:pPr>
    </w:p>
    <w:p w:rsidR="000E44D8" w:rsidRDefault="000E44D8" w:rsidP="004424FF">
      <w:pPr>
        <w:pStyle w:val="a4"/>
        <w:spacing w:before="120"/>
        <w:ind w:right="-26" w:firstLine="0"/>
        <w:jc w:val="center"/>
        <w:rPr>
          <w:rFonts w:ascii="Arial" w:hAnsi="Arial" w:cs="Arial"/>
          <w:bCs/>
        </w:rPr>
      </w:pPr>
    </w:p>
    <w:p w:rsidR="000E44D8" w:rsidRDefault="000E44D8" w:rsidP="004424FF">
      <w:pPr>
        <w:pStyle w:val="a4"/>
        <w:spacing w:before="120"/>
        <w:ind w:right="-26" w:firstLine="0"/>
        <w:jc w:val="center"/>
        <w:rPr>
          <w:rFonts w:ascii="Arial" w:hAnsi="Arial" w:cs="Arial"/>
          <w:bCs/>
        </w:rPr>
      </w:pPr>
    </w:p>
    <w:p w:rsidR="000E44D8" w:rsidRDefault="000E44D8" w:rsidP="004424FF">
      <w:pPr>
        <w:pStyle w:val="a4"/>
        <w:spacing w:before="120"/>
        <w:ind w:right="-26" w:firstLine="0"/>
        <w:jc w:val="center"/>
        <w:rPr>
          <w:rFonts w:ascii="Arial" w:hAnsi="Arial" w:cs="Arial"/>
          <w:bCs/>
        </w:rPr>
      </w:pPr>
    </w:p>
    <w:p w:rsidR="000E44D8" w:rsidRDefault="000E44D8" w:rsidP="004424FF">
      <w:pPr>
        <w:pStyle w:val="a4"/>
        <w:spacing w:before="120"/>
        <w:ind w:right="-26" w:firstLine="0"/>
        <w:jc w:val="center"/>
        <w:rPr>
          <w:rFonts w:ascii="Arial" w:hAnsi="Arial" w:cs="Arial"/>
          <w:bCs/>
        </w:rPr>
      </w:pPr>
    </w:p>
    <w:p w:rsidR="000E44D8" w:rsidRDefault="000E44D8" w:rsidP="004424FF">
      <w:pPr>
        <w:pStyle w:val="a4"/>
        <w:spacing w:before="120"/>
        <w:ind w:right="-26" w:firstLine="0"/>
        <w:jc w:val="center"/>
        <w:rPr>
          <w:rFonts w:ascii="Arial" w:hAnsi="Arial" w:cs="Arial"/>
          <w:bCs/>
        </w:rPr>
      </w:pPr>
    </w:p>
    <w:p w:rsidR="000E44D8" w:rsidRDefault="000E44D8" w:rsidP="004424FF">
      <w:pPr>
        <w:pStyle w:val="a4"/>
        <w:spacing w:before="120"/>
        <w:ind w:right="-26" w:firstLine="0"/>
        <w:jc w:val="center"/>
        <w:rPr>
          <w:rFonts w:ascii="Arial" w:hAnsi="Arial" w:cs="Arial"/>
          <w:bCs/>
        </w:rPr>
      </w:pPr>
    </w:p>
    <w:p w:rsidR="000E44D8" w:rsidRDefault="000E44D8" w:rsidP="004424FF">
      <w:pPr>
        <w:pStyle w:val="a4"/>
        <w:spacing w:before="120"/>
        <w:ind w:right="-26" w:firstLine="0"/>
        <w:jc w:val="center"/>
        <w:rPr>
          <w:rFonts w:ascii="Arial" w:hAnsi="Arial" w:cs="Arial"/>
          <w:bCs/>
        </w:rPr>
      </w:pPr>
    </w:p>
    <w:p w:rsidR="000E44D8" w:rsidRDefault="000E44D8" w:rsidP="004424FF">
      <w:pPr>
        <w:pStyle w:val="a4"/>
        <w:spacing w:before="120"/>
        <w:ind w:right="-26" w:firstLine="0"/>
        <w:jc w:val="center"/>
        <w:rPr>
          <w:rFonts w:ascii="Arial" w:hAnsi="Arial" w:cs="Arial"/>
          <w:bCs/>
        </w:rPr>
      </w:pPr>
    </w:p>
    <w:p w:rsidR="000E44D8" w:rsidRDefault="000E44D8" w:rsidP="004424FF">
      <w:pPr>
        <w:pStyle w:val="a4"/>
        <w:spacing w:before="120"/>
        <w:ind w:right="-26" w:firstLine="0"/>
        <w:jc w:val="center"/>
        <w:rPr>
          <w:rFonts w:ascii="Arial" w:hAnsi="Arial" w:cs="Arial"/>
          <w:bCs/>
        </w:rPr>
      </w:pPr>
    </w:p>
    <w:p w:rsidR="009F74F4" w:rsidRDefault="009F74F4" w:rsidP="004424FF">
      <w:pPr>
        <w:pStyle w:val="a4"/>
        <w:spacing w:before="120"/>
        <w:ind w:right="-26" w:firstLine="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11</w:t>
      </w:r>
      <w:r w:rsidRPr="00E03067">
        <w:rPr>
          <w:rFonts w:ascii="Arial" w:hAnsi="Arial" w:cs="Arial"/>
          <w:bCs/>
        </w:rPr>
        <w:t>. Местонахождение и банковские реквизиты Сторон</w:t>
      </w:r>
    </w:p>
    <w:p w:rsidR="000E44D8" w:rsidRPr="00777EBA" w:rsidRDefault="000E44D8" w:rsidP="004424FF">
      <w:pPr>
        <w:pStyle w:val="a4"/>
        <w:spacing w:before="120"/>
        <w:ind w:right="-26" w:firstLine="0"/>
        <w:jc w:val="center"/>
        <w:rPr>
          <w:rFonts w:ascii="Arial" w:hAnsi="Arial" w:cs="Arial"/>
          <w:bCs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36"/>
        <w:gridCol w:w="5274"/>
      </w:tblGrid>
      <w:tr w:rsidR="009F74F4" w:rsidRPr="00C53593" w:rsidTr="00815D24">
        <w:trPr>
          <w:trHeight w:val="61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9F74F4" w:rsidRPr="00C53593" w:rsidRDefault="009F74F4" w:rsidP="004424FF">
            <w:pPr>
              <w:ind w:left="176" w:right="72"/>
              <w:jc w:val="center"/>
              <w:rPr>
                <w:b/>
                <w:bCs/>
              </w:rPr>
            </w:pPr>
          </w:p>
          <w:p w:rsidR="009F74F4" w:rsidRPr="00C53593" w:rsidRDefault="009F74F4" w:rsidP="004424FF">
            <w:pPr>
              <w:ind w:left="176" w:right="72"/>
              <w:jc w:val="center"/>
            </w:pPr>
            <w:r w:rsidRPr="00C53593">
              <w:rPr>
                <w:b/>
              </w:rPr>
              <w:t>Исполнитель: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9F74F4" w:rsidRPr="00C53593" w:rsidRDefault="009F74F4" w:rsidP="004424FF">
            <w:pPr>
              <w:ind w:right="72" w:firstLine="720"/>
              <w:jc w:val="center"/>
              <w:rPr>
                <w:b/>
                <w:bCs/>
              </w:rPr>
            </w:pPr>
          </w:p>
          <w:p w:rsidR="009F74F4" w:rsidRPr="00C53593" w:rsidRDefault="009F74F4" w:rsidP="004424FF">
            <w:pPr>
              <w:ind w:right="72" w:firstLine="720"/>
              <w:jc w:val="center"/>
              <w:rPr>
                <w:b/>
                <w:bCs/>
              </w:rPr>
            </w:pPr>
            <w:r w:rsidRPr="00C53593">
              <w:rPr>
                <w:b/>
                <w:bCs/>
              </w:rPr>
              <w:t>Заказчик:</w:t>
            </w:r>
          </w:p>
        </w:tc>
      </w:tr>
      <w:tr w:rsidR="00585C62" w:rsidRPr="00C53593" w:rsidTr="00347367">
        <w:trPr>
          <w:trHeight w:val="54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62" w:rsidRDefault="00585C62" w:rsidP="004424FF">
            <w:pPr>
              <w:ind w:left="176" w:right="72"/>
              <w:rPr>
                <w:b/>
                <w:bCs/>
              </w:rPr>
            </w:pPr>
            <w:r w:rsidRPr="00C53593">
              <w:rPr>
                <w:b/>
                <w:bCs/>
              </w:rPr>
              <w:t xml:space="preserve">Полное фирменное наименование:  </w:t>
            </w:r>
          </w:p>
          <w:p w:rsidR="00585C62" w:rsidRPr="00C53593" w:rsidRDefault="00585C62" w:rsidP="004424FF">
            <w:pPr>
              <w:ind w:left="176" w:right="72"/>
              <w:rPr>
                <w:b/>
                <w:bCs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C62" w:rsidRPr="00C85E02" w:rsidRDefault="00585C62" w:rsidP="00E220C0">
            <w:pPr>
              <w:ind w:right="72"/>
              <w:rPr>
                <w:b/>
                <w:bCs/>
              </w:rPr>
            </w:pPr>
            <w:r w:rsidRPr="00C85E02">
              <w:rPr>
                <w:color w:val="000000"/>
              </w:rPr>
              <w:t>Общество с ограниченной ответственностью "</w:t>
            </w:r>
            <w:proofErr w:type="spellStart"/>
            <w:r w:rsidRPr="00C85E02">
              <w:rPr>
                <w:color w:val="000000"/>
              </w:rPr>
              <w:t>Энергокомфорт</w:t>
            </w:r>
            <w:proofErr w:type="spellEnd"/>
            <w:r w:rsidRPr="00C85E02">
              <w:rPr>
                <w:color w:val="000000"/>
              </w:rPr>
              <w:t>". Единая Карельская</w:t>
            </w:r>
            <w:r w:rsidRPr="00C85E02">
              <w:rPr>
                <w:color w:val="000000"/>
              </w:rPr>
              <w:br/>
              <w:t>сбытовая компания"</w:t>
            </w:r>
          </w:p>
        </w:tc>
      </w:tr>
      <w:tr w:rsidR="00585C62" w:rsidRPr="006331E5" w:rsidTr="0034736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62" w:rsidRPr="00C53593" w:rsidRDefault="00585C62" w:rsidP="004424FF">
            <w:pPr>
              <w:ind w:left="176" w:right="72"/>
              <w:jc w:val="both"/>
            </w:pPr>
            <w:r w:rsidRPr="00C53593">
              <w:rPr>
                <w:b/>
                <w:bCs/>
              </w:rPr>
              <w:t>ИНН:</w:t>
            </w:r>
            <w:r w:rsidRPr="00C53593">
              <w:t xml:space="preserve"> 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C62" w:rsidRPr="00C85E02" w:rsidRDefault="00585C62" w:rsidP="00E220C0">
            <w:pPr>
              <w:spacing w:before="100" w:beforeAutospacing="1" w:after="100" w:afterAutospacing="1"/>
              <w:ind w:right="72"/>
            </w:pPr>
            <w:r w:rsidRPr="00C85E02">
              <w:rPr>
                <w:b/>
                <w:bCs/>
              </w:rPr>
              <w:t xml:space="preserve">ИНН: </w:t>
            </w:r>
            <w:r w:rsidRPr="00C85E02">
              <w:rPr>
                <w:color w:val="000000"/>
              </w:rPr>
              <w:t>1001174763</w:t>
            </w:r>
          </w:p>
        </w:tc>
      </w:tr>
      <w:tr w:rsidR="00585C62" w:rsidRPr="006331E5" w:rsidTr="0034736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62" w:rsidRPr="00C53593" w:rsidRDefault="00585C62" w:rsidP="004424FF">
            <w:pPr>
              <w:ind w:left="176" w:right="72"/>
              <w:jc w:val="both"/>
            </w:pPr>
            <w:r w:rsidRPr="00C53593">
              <w:rPr>
                <w:b/>
                <w:bCs/>
              </w:rPr>
              <w:t>КПП:</w:t>
            </w:r>
            <w:r w:rsidRPr="00C53593">
              <w:t xml:space="preserve">    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C62" w:rsidRPr="00C85E02" w:rsidRDefault="00585C62" w:rsidP="00E220C0">
            <w:pPr>
              <w:spacing w:before="100" w:beforeAutospacing="1" w:after="100" w:afterAutospacing="1"/>
              <w:ind w:right="72"/>
            </w:pPr>
            <w:r w:rsidRPr="00C85E02">
              <w:rPr>
                <w:b/>
                <w:bCs/>
              </w:rPr>
              <w:t>КПП:</w:t>
            </w:r>
            <w:r w:rsidRPr="00C85E02">
              <w:t xml:space="preserve"> </w:t>
            </w:r>
            <w:r w:rsidRPr="00C85E02">
              <w:rPr>
                <w:color w:val="000000"/>
              </w:rPr>
              <w:t>1001</w:t>
            </w:r>
            <w:r w:rsidR="00124A57">
              <w:rPr>
                <w:color w:val="000000"/>
              </w:rPr>
              <w:t>01001</w:t>
            </w:r>
          </w:p>
        </w:tc>
      </w:tr>
      <w:tr w:rsidR="00585C62" w:rsidRPr="006331E5" w:rsidTr="0034736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62" w:rsidRPr="00C53593" w:rsidRDefault="00585C62" w:rsidP="004424FF">
            <w:pPr>
              <w:ind w:left="176" w:right="72"/>
              <w:jc w:val="both"/>
            </w:pPr>
            <w:r w:rsidRPr="00C53593">
              <w:rPr>
                <w:b/>
                <w:bCs/>
              </w:rPr>
              <w:t xml:space="preserve">ОГРН: 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C62" w:rsidRPr="00C85E02" w:rsidRDefault="00585C62" w:rsidP="00E220C0">
            <w:pPr>
              <w:spacing w:before="100" w:beforeAutospacing="1" w:after="100" w:afterAutospacing="1"/>
              <w:ind w:right="72"/>
            </w:pPr>
            <w:r w:rsidRPr="00C85E02">
              <w:rPr>
                <w:b/>
                <w:bCs/>
              </w:rPr>
              <w:t xml:space="preserve">ОГРН: </w:t>
            </w:r>
            <w:r w:rsidRPr="00C85E02">
              <w:rPr>
                <w:color w:val="000000"/>
              </w:rPr>
              <w:t>1061001043421</w:t>
            </w:r>
          </w:p>
        </w:tc>
      </w:tr>
      <w:tr w:rsidR="00585C62" w:rsidRPr="00C53593" w:rsidTr="00347367">
        <w:trPr>
          <w:trHeight w:val="526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62" w:rsidRPr="00C53593" w:rsidRDefault="00585C62" w:rsidP="004424FF">
            <w:pPr>
              <w:spacing w:line="240" w:lineRule="exact"/>
            </w:pPr>
            <w:r w:rsidRPr="00C53593">
              <w:rPr>
                <w:b/>
                <w:bCs/>
              </w:rPr>
              <w:t xml:space="preserve">   Место нахождения: 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C62" w:rsidRPr="00C85E02" w:rsidRDefault="00585C62" w:rsidP="00E220C0">
            <w:pPr>
              <w:ind w:right="72"/>
            </w:pPr>
            <w:r w:rsidRPr="00C85E02">
              <w:rPr>
                <w:b/>
                <w:bCs/>
              </w:rPr>
              <w:t xml:space="preserve">Место нахождения: </w:t>
            </w:r>
            <w:r w:rsidRPr="00C85E02">
              <w:rPr>
                <w:color w:val="000000"/>
              </w:rPr>
              <w:t>185035, РК, г</w:t>
            </w:r>
            <w:proofErr w:type="gramStart"/>
            <w:r w:rsidRPr="00C85E02">
              <w:rPr>
                <w:color w:val="000000"/>
              </w:rPr>
              <w:t>.П</w:t>
            </w:r>
            <w:proofErr w:type="gramEnd"/>
            <w:r w:rsidRPr="00C85E02">
              <w:rPr>
                <w:color w:val="000000"/>
              </w:rPr>
              <w:t>етрозаводск, ул.Гоголя, д.60, оф.6</w:t>
            </w:r>
          </w:p>
        </w:tc>
      </w:tr>
      <w:tr w:rsidR="00585C62" w:rsidRPr="00C53593" w:rsidTr="0034736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62" w:rsidRPr="00C53593" w:rsidRDefault="00585C62" w:rsidP="004424FF">
            <w:pPr>
              <w:spacing w:line="240" w:lineRule="exact"/>
              <w:rPr>
                <w:b/>
                <w:bCs/>
              </w:rPr>
            </w:pPr>
            <w:r w:rsidRPr="00C53593">
              <w:rPr>
                <w:b/>
                <w:bCs/>
              </w:rPr>
              <w:t xml:space="preserve">  Адрес для корреспонденции </w:t>
            </w:r>
            <w:proofErr w:type="gramStart"/>
            <w:r w:rsidRPr="00C53593">
              <w:rPr>
                <w:b/>
                <w:bCs/>
              </w:rPr>
              <w:t>в</w:t>
            </w:r>
            <w:proofErr w:type="gramEnd"/>
            <w:r w:rsidRPr="00C53593">
              <w:rPr>
                <w:b/>
                <w:bCs/>
              </w:rPr>
              <w:t xml:space="preserve"> Российской  </w:t>
            </w:r>
          </w:p>
          <w:p w:rsidR="00585C62" w:rsidRPr="00C53593" w:rsidRDefault="00585C62" w:rsidP="004424FF">
            <w:pPr>
              <w:spacing w:line="240" w:lineRule="exact"/>
            </w:pPr>
            <w:r w:rsidRPr="00C53593">
              <w:rPr>
                <w:b/>
                <w:bCs/>
              </w:rPr>
              <w:t xml:space="preserve">  Федерации (с индексом):</w:t>
            </w:r>
            <w:r w:rsidRPr="00C53593">
              <w:t xml:space="preserve"> 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C62" w:rsidRPr="00C85E02" w:rsidRDefault="00585C62" w:rsidP="00E220C0">
            <w:r w:rsidRPr="00C85E02">
              <w:rPr>
                <w:b/>
                <w:bCs/>
              </w:rPr>
              <w:t>Адрес для корреспонденции в Российской Федерации (с индексом):</w:t>
            </w:r>
            <w:r w:rsidRPr="00C85E02">
              <w:t xml:space="preserve"> </w:t>
            </w:r>
            <w:r w:rsidRPr="00C85E02">
              <w:rPr>
                <w:color w:val="000000"/>
              </w:rPr>
              <w:t>185035, РК, г.</w:t>
            </w:r>
            <w:r>
              <w:rPr>
                <w:color w:val="000000"/>
              </w:rPr>
              <w:t xml:space="preserve"> </w:t>
            </w:r>
            <w:r w:rsidRPr="00C85E02">
              <w:rPr>
                <w:color w:val="000000"/>
              </w:rPr>
              <w:t>Петрозаводск, ул</w:t>
            </w:r>
            <w:proofErr w:type="gramStart"/>
            <w:r w:rsidRPr="00C85E02">
              <w:rPr>
                <w:color w:val="000000"/>
              </w:rPr>
              <w:t>.Г</w:t>
            </w:r>
            <w:proofErr w:type="gramEnd"/>
            <w:r w:rsidRPr="00C85E02">
              <w:rPr>
                <w:color w:val="000000"/>
              </w:rPr>
              <w:t>оголя, д.60, оф.6</w:t>
            </w:r>
          </w:p>
        </w:tc>
      </w:tr>
      <w:tr w:rsidR="00585C62" w:rsidRPr="00C53593" w:rsidTr="00347367">
        <w:trPr>
          <w:trHeight w:val="36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62" w:rsidRPr="00365661" w:rsidRDefault="00585C62" w:rsidP="004424FF">
            <w:pPr>
              <w:ind w:left="176" w:right="72"/>
              <w:jc w:val="both"/>
            </w:pPr>
            <w:r w:rsidRPr="00C53593">
              <w:rPr>
                <w:b/>
                <w:bCs/>
              </w:rPr>
              <w:t>Электронная почта:</w:t>
            </w:r>
            <w:r w:rsidRPr="00C53593">
              <w:t xml:space="preserve"> 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C62" w:rsidRPr="00C85E02" w:rsidRDefault="00585C62" w:rsidP="00E220C0">
            <w:pPr>
              <w:spacing w:before="100" w:beforeAutospacing="1" w:after="100" w:afterAutospacing="1"/>
              <w:ind w:right="72"/>
              <w:rPr>
                <w:b/>
                <w:bCs/>
              </w:rPr>
            </w:pPr>
            <w:r w:rsidRPr="00C85E02">
              <w:rPr>
                <w:b/>
                <w:bCs/>
              </w:rPr>
              <w:t xml:space="preserve">Электронная почта: </w:t>
            </w:r>
            <w:hyperlink r:id="rId8" w:history="1">
              <w:r w:rsidRPr="00611506">
                <w:rPr>
                  <w:rStyle w:val="af"/>
                </w:rPr>
                <w:t>electra@ek.karelia.ru</w:t>
              </w:r>
            </w:hyperlink>
          </w:p>
        </w:tc>
      </w:tr>
      <w:tr w:rsidR="00585C62" w:rsidRPr="00C0353B" w:rsidTr="00347367">
        <w:trPr>
          <w:trHeight w:val="426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62" w:rsidRPr="00C53593" w:rsidRDefault="00585C62" w:rsidP="004424FF">
            <w:pPr>
              <w:ind w:left="176"/>
              <w:jc w:val="both"/>
            </w:pPr>
            <w:r w:rsidRPr="00C53593">
              <w:rPr>
                <w:b/>
                <w:bCs/>
              </w:rPr>
              <w:t xml:space="preserve">Тел. (с кодом): 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C62" w:rsidRPr="00C85E02" w:rsidRDefault="00585C62" w:rsidP="00E220C0">
            <w:r w:rsidRPr="00C85E02">
              <w:rPr>
                <w:b/>
                <w:bCs/>
              </w:rPr>
              <w:t xml:space="preserve">Тел. (с кодом): </w:t>
            </w:r>
            <w:r w:rsidRPr="00C85E02">
              <w:rPr>
                <w:color w:val="000000"/>
              </w:rPr>
              <w:t>8(8142)59-40-00</w:t>
            </w:r>
          </w:p>
        </w:tc>
      </w:tr>
      <w:tr w:rsidR="00585C62" w:rsidRPr="00C53593" w:rsidTr="00347367">
        <w:trPr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62" w:rsidRPr="00C53593" w:rsidRDefault="00585C62" w:rsidP="004424FF">
            <w:pPr>
              <w:ind w:left="176"/>
              <w:jc w:val="both"/>
              <w:rPr>
                <w:b/>
                <w:bCs/>
              </w:rPr>
            </w:pPr>
            <w:r w:rsidRPr="00C53593">
              <w:rPr>
                <w:b/>
                <w:bCs/>
              </w:rPr>
              <w:t xml:space="preserve">Факс (с кодом): 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C62" w:rsidRPr="00C85E02" w:rsidRDefault="00585C62" w:rsidP="00E220C0">
            <w:pPr>
              <w:rPr>
                <w:b/>
                <w:bCs/>
              </w:rPr>
            </w:pPr>
            <w:r w:rsidRPr="00C85E02">
              <w:rPr>
                <w:b/>
                <w:bCs/>
              </w:rPr>
              <w:t xml:space="preserve">Факс (с кодом): </w:t>
            </w:r>
            <w:r w:rsidRPr="00C85E02">
              <w:rPr>
                <w:color w:val="000000"/>
              </w:rPr>
              <w:t>8(8142)33-26-33</w:t>
            </w:r>
          </w:p>
        </w:tc>
      </w:tr>
      <w:tr w:rsidR="00585C62" w:rsidRPr="00C53593" w:rsidTr="00347367">
        <w:trPr>
          <w:cantSplit/>
          <w:trHeight w:val="133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62" w:rsidRPr="00C53593" w:rsidRDefault="00585C62" w:rsidP="004424FF">
            <w:pPr>
              <w:ind w:left="176"/>
            </w:pPr>
            <w:r w:rsidRPr="00C53593">
              <w:rPr>
                <w:b/>
                <w:bCs/>
              </w:rPr>
              <w:t>Банковские реквизиты:</w:t>
            </w:r>
            <w:r w:rsidRPr="00C53593">
              <w:t xml:space="preserve"> </w:t>
            </w:r>
          </w:p>
          <w:p w:rsidR="00585C62" w:rsidRPr="00183F55" w:rsidRDefault="00585C62" w:rsidP="004424FF">
            <w:pPr>
              <w:pStyle w:val="Default"/>
              <w:rPr>
                <w:rFonts w:ascii="Arial" w:hAnsi="Arial" w:cs="Arial"/>
                <w:iCs/>
                <w:spacing w:val="-1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2"/>
            </w:tblGrid>
            <w:tr w:rsidR="00585C62" w:rsidRPr="00183F55" w:rsidTr="00EF2541">
              <w:trPr>
                <w:trHeight w:val="108"/>
              </w:trPr>
              <w:tc>
                <w:tcPr>
                  <w:tcW w:w="0" w:type="auto"/>
                </w:tcPr>
                <w:p w:rsidR="00585C62" w:rsidRPr="00183F55" w:rsidRDefault="00585C62" w:rsidP="004424FF">
                  <w:pPr>
                    <w:pStyle w:val="Default"/>
                    <w:rPr>
                      <w:rFonts w:ascii="Arial" w:hAnsi="Arial" w:cs="Arial"/>
                      <w:iCs/>
                      <w:spacing w:val="-1"/>
                      <w:sz w:val="20"/>
                      <w:szCs w:val="20"/>
                    </w:rPr>
                  </w:pPr>
                </w:p>
              </w:tc>
            </w:tr>
          </w:tbl>
          <w:p w:rsidR="00585C62" w:rsidRPr="00C53593" w:rsidRDefault="00585C62" w:rsidP="004424FF">
            <w:pPr>
              <w:spacing w:line="240" w:lineRule="exact"/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C62" w:rsidRPr="00C85E02" w:rsidRDefault="00585C62" w:rsidP="00E220C0">
            <w:r w:rsidRPr="00C85E02">
              <w:rPr>
                <w:b/>
                <w:bCs/>
              </w:rPr>
              <w:t>Банковские реквизиты:</w:t>
            </w:r>
          </w:p>
          <w:p w:rsidR="00585C62" w:rsidRPr="00C85E02" w:rsidRDefault="00585C62" w:rsidP="00585C62">
            <w:pPr>
              <w:rPr>
                <w:b/>
                <w:bCs/>
              </w:rPr>
            </w:pPr>
            <w:proofErr w:type="gramStart"/>
            <w:r w:rsidRPr="00C85E02">
              <w:rPr>
                <w:color w:val="000000"/>
              </w:rPr>
              <w:t>Р</w:t>
            </w:r>
            <w:proofErr w:type="gramEnd"/>
            <w:r w:rsidRPr="00C85E02">
              <w:rPr>
                <w:color w:val="000000"/>
              </w:rPr>
              <w:t xml:space="preserve">/с </w:t>
            </w:r>
            <w:r>
              <w:rPr>
                <w:color w:val="000000"/>
              </w:rPr>
              <w:t>407 028 101 25000 104 292</w:t>
            </w:r>
            <w:r>
              <w:rPr>
                <w:color w:val="000000"/>
              </w:rPr>
              <w:br/>
            </w:r>
            <w:r w:rsidRPr="00C85E02">
              <w:rPr>
                <w:color w:val="000000"/>
              </w:rPr>
              <w:t>Карельское от</w:t>
            </w:r>
            <w:r>
              <w:rPr>
                <w:color w:val="000000"/>
              </w:rPr>
              <w:t>деление №8628 ПАО Сбербанк</w:t>
            </w:r>
            <w:r>
              <w:rPr>
                <w:color w:val="000000"/>
              </w:rPr>
              <w:br/>
            </w:r>
            <w:proofErr w:type="spellStart"/>
            <w:r w:rsidRPr="00C85E02">
              <w:rPr>
                <w:color w:val="000000"/>
              </w:rPr>
              <w:t>Кор</w:t>
            </w:r>
            <w:r>
              <w:rPr>
                <w:color w:val="000000"/>
              </w:rPr>
              <w:t>р</w:t>
            </w:r>
            <w:proofErr w:type="spell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сч</w:t>
            </w:r>
            <w:proofErr w:type="spellEnd"/>
            <w:r>
              <w:rPr>
                <w:color w:val="000000"/>
              </w:rPr>
              <w:t>. 30101810600000000673</w:t>
            </w:r>
            <w:r>
              <w:rPr>
                <w:color w:val="000000"/>
              </w:rPr>
              <w:br/>
            </w:r>
            <w:r w:rsidRPr="00C85E02">
              <w:rPr>
                <w:color w:val="000000"/>
              </w:rPr>
              <w:t>БИК: 048602673</w:t>
            </w:r>
          </w:p>
        </w:tc>
      </w:tr>
      <w:tr w:rsidR="00585C62" w:rsidRPr="00C53593" w:rsidTr="00347367">
        <w:trPr>
          <w:cantSplit/>
          <w:trHeight w:val="11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62" w:rsidRPr="00C53593" w:rsidRDefault="00585C62" w:rsidP="004424FF">
            <w:pPr>
              <w:ind w:left="176"/>
            </w:pPr>
            <w:r w:rsidRPr="00C53593">
              <w:t>Дата подписания «</w:t>
            </w:r>
            <w:r>
              <w:t>__</w:t>
            </w:r>
            <w:r w:rsidRPr="00C53593">
              <w:t xml:space="preserve">» </w:t>
            </w:r>
            <w:r>
              <w:t xml:space="preserve">________      </w:t>
            </w:r>
            <w:r w:rsidRPr="00C53593">
              <w:t xml:space="preserve">  года</w:t>
            </w:r>
          </w:p>
          <w:p w:rsidR="00585C62" w:rsidRDefault="00585C62" w:rsidP="004424FF">
            <w:pPr>
              <w:ind w:left="176"/>
            </w:pPr>
          </w:p>
          <w:p w:rsidR="00585C62" w:rsidRPr="00C53593" w:rsidRDefault="00585C62" w:rsidP="004424FF"/>
          <w:p w:rsidR="00585C62" w:rsidRPr="00C53593" w:rsidRDefault="00585C62" w:rsidP="004424FF">
            <w:pPr>
              <w:ind w:left="176"/>
            </w:pPr>
            <w:r>
              <w:t>__________</w:t>
            </w:r>
            <w:r w:rsidR="000E44D8">
              <w:t>____</w:t>
            </w:r>
            <w:r>
              <w:t>______</w:t>
            </w:r>
            <w:r w:rsidRPr="00C53593">
              <w:t>_/</w:t>
            </w:r>
            <w:r>
              <w:t xml:space="preserve"> </w:t>
            </w:r>
            <w:r w:rsidR="000E44D8">
              <w:t xml:space="preserve">       </w:t>
            </w:r>
            <w:r>
              <w:t xml:space="preserve">                    /          </w:t>
            </w:r>
          </w:p>
          <w:p w:rsidR="00585C62" w:rsidRPr="00C53593" w:rsidRDefault="00585C62" w:rsidP="004424FF">
            <w:pPr>
              <w:ind w:left="176"/>
            </w:pPr>
          </w:p>
          <w:p w:rsidR="00585C62" w:rsidRPr="00C53593" w:rsidRDefault="00585C62" w:rsidP="004424FF">
            <w:pPr>
              <w:ind w:left="176"/>
            </w:pPr>
            <w:r w:rsidRPr="00C53593">
              <w:t xml:space="preserve"> 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C62" w:rsidRPr="00C85E02" w:rsidRDefault="00585C62" w:rsidP="00E220C0">
            <w:pPr>
              <w:rPr>
                <w:bCs/>
              </w:rPr>
            </w:pPr>
            <w:r w:rsidRPr="00C85E02">
              <w:rPr>
                <w:bCs/>
              </w:rPr>
              <w:t>Директор по общим вопросам</w:t>
            </w:r>
          </w:p>
          <w:p w:rsidR="00585C62" w:rsidRPr="00C85E02" w:rsidRDefault="00585C62" w:rsidP="00E220C0">
            <w:pPr>
              <w:rPr>
                <w:bCs/>
              </w:rPr>
            </w:pPr>
          </w:p>
          <w:p w:rsidR="00585C62" w:rsidRPr="00C85E02" w:rsidRDefault="00585C62" w:rsidP="00E220C0">
            <w:pPr>
              <w:spacing w:line="360" w:lineRule="auto"/>
              <w:rPr>
                <w:bCs/>
              </w:rPr>
            </w:pPr>
            <w:r w:rsidRPr="00C85E02">
              <w:rPr>
                <w:bCs/>
              </w:rPr>
              <w:t>______________________</w:t>
            </w:r>
            <w:r>
              <w:rPr>
                <w:bCs/>
              </w:rPr>
              <w:t>_____</w:t>
            </w:r>
            <w:r w:rsidRPr="00C85E02">
              <w:rPr>
                <w:bCs/>
              </w:rPr>
              <w:t>/</w:t>
            </w:r>
            <w:proofErr w:type="spellStart"/>
            <w:r w:rsidRPr="00C85E02">
              <w:rPr>
                <w:bCs/>
              </w:rPr>
              <w:t>А.П.Турков</w:t>
            </w:r>
            <w:proofErr w:type="spellEnd"/>
            <w:r w:rsidRPr="00C85E02">
              <w:rPr>
                <w:bCs/>
              </w:rPr>
              <w:t>/</w:t>
            </w:r>
          </w:p>
          <w:p w:rsidR="00585C62" w:rsidRPr="00C85E02" w:rsidRDefault="00585C62" w:rsidP="00E220C0">
            <w:pPr>
              <w:spacing w:line="360" w:lineRule="auto"/>
              <w:rPr>
                <w:bCs/>
              </w:rPr>
            </w:pPr>
          </w:p>
        </w:tc>
      </w:tr>
    </w:tbl>
    <w:p w:rsidR="00251C64" w:rsidRDefault="00562FC8" w:rsidP="004424FF">
      <w:pPr>
        <w:jc w:val="both"/>
        <w:rPr>
          <w:b/>
        </w:rPr>
      </w:pPr>
      <w:r w:rsidRPr="00562FC8">
        <w:rPr>
          <w:b/>
        </w:rPr>
        <w:t xml:space="preserve">                                                                                              </w:t>
      </w:r>
      <w:r w:rsidR="00542A25">
        <w:rPr>
          <w:b/>
        </w:rPr>
        <w:t xml:space="preserve">                         </w:t>
      </w:r>
    </w:p>
    <w:p w:rsidR="009E343E" w:rsidRPr="009E343E" w:rsidRDefault="009E343E" w:rsidP="004424FF">
      <w:pPr>
        <w:jc w:val="both"/>
        <w:rPr>
          <w:b/>
        </w:rPr>
      </w:pPr>
    </w:p>
    <w:p w:rsidR="009B729F" w:rsidRDefault="009B729F" w:rsidP="004424FF"/>
    <w:p w:rsidR="0013297D" w:rsidRDefault="0013297D" w:rsidP="004424FF">
      <w:pPr>
        <w:widowControl/>
        <w:autoSpaceDE/>
        <w:autoSpaceDN/>
        <w:adjustRightInd/>
        <w:rPr>
          <w:b/>
        </w:rPr>
      </w:pPr>
      <w:r>
        <w:rPr>
          <w:b/>
        </w:rPr>
        <w:br w:type="page"/>
      </w:r>
    </w:p>
    <w:p w:rsidR="0067538F" w:rsidRDefault="0067538F" w:rsidP="00E032DA">
      <w:pPr>
        <w:widowControl/>
        <w:autoSpaceDE/>
        <w:autoSpaceDN/>
        <w:adjustRightInd/>
        <w:jc w:val="right"/>
      </w:pPr>
    </w:p>
    <w:p w:rsidR="00E032DA" w:rsidRDefault="00E032DA" w:rsidP="00E032DA">
      <w:pPr>
        <w:widowControl/>
        <w:autoSpaceDE/>
        <w:autoSpaceDN/>
        <w:adjustRightInd/>
        <w:jc w:val="right"/>
      </w:pPr>
      <w:r>
        <w:t>Приложение № 2</w:t>
      </w:r>
    </w:p>
    <w:p w:rsidR="00E032DA" w:rsidRDefault="00E032DA" w:rsidP="00E032DA">
      <w:pPr>
        <w:tabs>
          <w:tab w:val="left" w:pos="851"/>
          <w:tab w:val="num" w:pos="1287"/>
        </w:tabs>
        <w:spacing w:before="120"/>
        <w:jc w:val="right"/>
      </w:pPr>
      <w:r>
        <w:t xml:space="preserve">К договору____________ </w:t>
      </w:r>
      <w:proofErr w:type="gramStart"/>
      <w:r>
        <w:t>от</w:t>
      </w:r>
      <w:proofErr w:type="gramEnd"/>
      <w:r>
        <w:t>____________</w:t>
      </w:r>
    </w:p>
    <w:p w:rsidR="00E032DA" w:rsidRDefault="00E032DA" w:rsidP="00E032DA">
      <w:pPr>
        <w:tabs>
          <w:tab w:val="left" w:pos="851"/>
          <w:tab w:val="num" w:pos="1287"/>
        </w:tabs>
        <w:spacing w:before="120"/>
        <w:jc w:val="right"/>
      </w:pPr>
    </w:p>
    <w:p w:rsidR="00E65AD3" w:rsidRPr="00AE4E50" w:rsidRDefault="00E65AD3" w:rsidP="00E65AD3">
      <w:pPr>
        <w:ind w:right="355"/>
        <w:jc w:val="both"/>
        <w:rPr>
          <w:b/>
        </w:rPr>
      </w:pPr>
    </w:p>
    <w:p w:rsidR="00E65AD3" w:rsidRPr="00AE4E50" w:rsidRDefault="00E65AD3" w:rsidP="00E65AD3">
      <w:pPr>
        <w:ind w:right="355"/>
        <w:jc w:val="center"/>
        <w:rPr>
          <w:b/>
        </w:rPr>
      </w:pPr>
      <w:r w:rsidRPr="00AE4E50">
        <w:rPr>
          <w:b/>
        </w:rPr>
        <w:t>Список транспортных средств</w:t>
      </w:r>
      <w:r>
        <w:rPr>
          <w:b/>
        </w:rPr>
        <w:t xml:space="preserve"> </w:t>
      </w:r>
      <w:r w:rsidR="006F15DE">
        <w:rPr>
          <w:b/>
        </w:rPr>
        <w:t>ООО «</w:t>
      </w:r>
      <w:proofErr w:type="spellStart"/>
      <w:r w:rsidRPr="00E65AD3">
        <w:rPr>
          <w:b/>
        </w:rPr>
        <w:t>Энергокомфорт</w:t>
      </w:r>
      <w:proofErr w:type="spellEnd"/>
      <w:r w:rsidRPr="00E65AD3">
        <w:rPr>
          <w:b/>
        </w:rPr>
        <w:t>» Карелия»</w:t>
      </w:r>
      <w:r>
        <w:rPr>
          <w:b/>
        </w:rPr>
        <w:t>.</w:t>
      </w:r>
    </w:p>
    <w:p w:rsidR="00E65AD3" w:rsidRPr="00AE4E50" w:rsidRDefault="00E65AD3" w:rsidP="00E65AD3">
      <w:pPr>
        <w:ind w:right="355"/>
        <w:jc w:val="center"/>
        <w:rPr>
          <w:b/>
        </w:rPr>
      </w:pPr>
    </w:p>
    <w:tbl>
      <w:tblPr>
        <w:tblW w:w="9497" w:type="dxa"/>
        <w:tblInd w:w="392" w:type="dxa"/>
        <w:tblLayout w:type="fixed"/>
        <w:tblLook w:val="04A0"/>
      </w:tblPr>
      <w:tblGrid>
        <w:gridCol w:w="1134"/>
        <w:gridCol w:w="1417"/>
        <w:gridCol w:w="3544"/>
        <w:gridCol w:w="3402"/>
      </w:tblGrid>
      <w:tr w:rsidR="00E65AD3" w:rsidRPr="00D23E13" w:rsidTr="00E220C0">
        <w:trPr>
          <w:trHeight w:val="27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AD3" w:rsidRPr="00D23E13" w:rsidRDefault="00E65AD3" w:rsidP="00E220C0">
            <w:pPr>
              <w:jc w:val="center"/>
              <w:rPr>
                <w:b/>
              </w:rPr>
            </w:pPr>
            <w:r w:rsidRPr="00AE4E50">
              <w:rPr>
                <w:b/>
              </w:rPr>
              <w:t xml:space="preserve">    </w:t>
            </w:r>
            <w:r w:rsidRPr="00D23E13">
              <w:rPr>
                <w:b/>
              </w:rPr>
              <w:t xml:space="preserve">№ </w:t>
            </w:r>
            <w:proofErr w:type="spellStart"/>
            <w:proofErr w:type="gramStart"/>
            <w:r w:rsidRPr="00D23E13">
              <w:rPr>
                <w:b/>
              </w:rPr>
              <w:t>п</w:t>
            </w:r>
            <w:proofErr w:type="spellEnd"/>
            <w:proofErr w:type="gramEnd"/>
            <w:r w:rsidRPr="00D23E13">
              <w:rPr>
                <w:b/>
              </w:rPr>
              <w:t>/</w:t>
            </w:r>
            <w:proofErr w:type="spellStart"/>
            <w:r w:rsidRPr="00D23E13">
              <w:rPr>
                <w:b/>
              </w:rPr>
              <w:t>п</w:t>
            </w:r>
            <w:proofErr w:type="spellEnd"/>
            <w:r w:rsidRPr="00D23E13">
              <w:rPr>
                <w:b/>
              </w:rPr>
              <w:t xml:space="preserve">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AD3" w:rsidRPr="00D23E13" w:rsidRDefault="00E65AD3" w:rsidP="00E220C0">
            <w:pPr>
              <w:jc w:val="center"/>
              <w:rPr>
                <w:b/>
              </w:rPr>
            </w:pPr>
            <w:r w:rsidRPr="00D23E13">
              <w:rPr>
                <w:b/>
              </w:rPr>
              <w:t xml:space="preserve"> Год выпуска 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AD3" w:rsidRPr="00D23E13" w:rsidRDefault="00E65AD3" w:rsidP="00E220C0">
            <w:pPr>
              <w:jc w:val="center"/>
              <w:rPr>
                <w:b/>
                <w:bCs/>
              </w:rPr>
            </w:pPr>
            <w:r w:rsidRPr="00D23E13">
              <w:rPr>
                <w:b/>
                <w:bCs/>
              </w:rPr>
              <w:t xml:space="preserve"> Марка 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AD3" w:rsidRPr="00D23E13" w:rsidRDefault="00E65AD3" w:rsidP="00E220C0">
            <w:pPr>
              <w:jc w:val="center"/>
              <w:rPr>
                <w:b/>
              </w:rPr>
            </w:pPr>
            <w:r w:rsidRPr="00D23E13">
              <w:rPr>
                <w:b/>
              </w:rPr>
              <w:t xml:space="preserve"> </w:t>
            </w:r>
            <w:proofErr w:type="spellStart"/>
            <w:r w:rsidRPr="00D23E13">
              <w:rPr>
                <w:b/>
              </w:rPr>
              <w:t>Гос</w:t>
            </w:r>
            <w:proofErr w:type="spellEnd"/>
            <w:r w:rsidRPr="00D23E13">
              <w:rPr>
                <w:b/>
              </w:rPr>
              <w:t xml:space="preserve">. номер. </w:t>
            </w:r>
          </w:p>
        </w:tc>
      </w:tr>
      <w:tr w:rsidR="00E65AD3" w:rsidRPr="00D23E13" w:rsidTr="00E220C0">
        <w:trPr>
          <w:trHeight w:val="276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AD3" w:rsidRPr="00D23E13" w:rsidRDefault="00E65AD3" w:rsidP="00E220C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5AD3" w:rsidRPr="00D23E13" w:rsidRDefault="00E65AD3" w:rsidP="00E220C0"/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5AD3" w:rsidRPr="00D23E13" w:rsidRDefault="00E65AD3" w:rsidP="00E220C0">
            <w:pPr>
              <w:rPr>
                <w:b/>
                <w:bCs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5AD3" w:rsidRPr="00D23E13" w:rsidRDefault="00E65AD3" w:rsidP="00E220C0"/>
        </w:tc>
      </w:tr>
      <w:tr w:rsidR="00E65AD3" w:rsidRPr="00D23E13" w:rsidTr="00E220C0">
        <w:trPr>
          <w:trHeight w:val="276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AD3" w:rsidRPr="00D23E13" w:rsidRDefault="00E65AD3" w:rsidP="00E220C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5AD3" w:rsidRPr="00D23E13" w:rsidRDefault="00E65AD3" w:rsidP="00E220C0"/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5AD3" w:rsidRPr="00D23E13" w:rsidRDefault="00E65AD3" w:rsidP="00E220C0">
            <w:pPr>
              <w:rPr>
                <w:b/>
                <w:bCs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5AD3" w:rsidRPr="00D23E13" w:rsidRDefault="00E65AD3" w:rsidP="00E220C0"/>
        </w:tc>
      </w:tr>
      <w:tr w:rsidR="00E65AD3" w:rsidRPr="00D23E13" w:rsidTr="00E220C0">
        <w:trPr>
          <w:trHeight w:val="276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AD3" w:rsidRPr="00D23E13" w:rsidRDefault="00E65AD3" w:rsidP="00E220C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5AD3" w:rsidRPr="00D23E13" w:rsidRDefault="00E65AD3" w:rsidP="00E220C0"/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5AD3" w:rsidRPr="00D23E13" w:rsidRDefault="00E65AD3" w:rsidP="00E220C0">
            <w:pPr>
              <w:rPr>
                <w:b/>
                <w:bCs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5AD3" w:rsidRPr="00D23E13" w:rsidRDefault="00E65AD3" w:rsidP="00E220C0"/>
        </w:tc>
      </w:tr>
      <w:tr w:rsidR="00E65AD3" w:rsidRPr="00D23E13" w:rsidTr="00E220C0">
        <w:trPr>
          <w:trHeight w:val="359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AD3" w:rsidRPr="00D23E13" w:rsidRDefault="00E65AD3" w:rsidP="00E220C0">
            <w:pPr>
              <w:jc w:val="center"/>
              <w:outlineLvl w:val="0"/>
            </w:pPr>
            <w: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AD3" w:rsidRPr="00D23E13" w:rsidRDefault="00E65AD3" w:rsidP="00E220C0">
            <w:pPr>
              <w:jc w:val="center"/>
              <w:outlineLvl w:val="0"/>
            </w:pPr>
            <w:r>
              <w:t>2007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AD3" w:rsidRPr="00535120" w:rsidRDefault="00E65AD3" w:rsidP="00E220C0">
            <w:pPr>
              <w:jc w:val="center"/>
              <w:outlineLvl w:val="0"/>
              <w:rPr>
                <w:lang w:val="en-US"/>
              </w:rPr>
            </w:pPr>
            <w:proofErr w:type="spellStart"/>
            <w:r>
              <w:t>Mitsubishi</w:t>
            </w:r>
            <w:proofErr w:type="spellEnd"/>
            <w:r>
              <w:t xml:space="preserve"> </w:t>
            </w:r>
            <w:proofErr w:type="spellStart"/>
            <w:r>
              <w:t>Outlander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AD3" w:rsidRPr="00535120" w:rsidRDefault="00E65AD3" w:rsidP="00E220C0">
            <w:pPr>
              <w:jc w:val="center"/>
              <w:outlineLvl w:val="0"/>
            </w:pPr>
            <w:r>
              <w:rPr>
                <w:lang w:val="en-US"/>
              </w:rPr>
              <w:t>Е 050 СЕ  10</w:t>
            </w:r>
          </w:p>
        </w:tc>
      </w:tr>
      <w:tr w:rsidR="00E65AD3" w:rsidRPr="00D23E13" w:rsidTr="00E220C0">
        <w:trPr>
          <w:trHeight w:val="359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AD3" w:rsidRPr="001C4D9D" w:rsidRDefault="00E65AD3" w:rsidP="00E220C0">
            <w:pPr>
              <w:jc w:val="center"/>
              <w:outlineLvl w:val="0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AD3" w:rsidRPr="001C4D9D" w:rsidRDefault="00E65AD3" w:rsidP="00E220C0">
            <w:pPr>
              <w:jc w:val="center"/>
              <w:outlineLvl w:val="0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AD3" w:rsidRPr="001C4D9D" w:rsidRDefault="00E65AD3" w:rsidP="00E220C0">
            <w:pPr>
              <w:jc w:val="center"/>
              <w:outlineLvl w:val="0"/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AD3" w:rsidRPr="00D23E13" w:rsidRDefault="00E65AD3" w:rsidP="00E220C0">
            <w:pPr>
              <w:jc w:val="center"/>
              <w:outlineLvl w:val="0"/>
            </w:pPr>
          </w:p>
        </w:tc>
      </w:tr>
    </w:tbl>
    <w:p w:rsidR="00E65AD3" w:rsidRDefault="00E65AD3" w:rsidP="00E65AD3">
      <w:pPr>
        <w:rPr>
          <w:ins w:id="0" w:author="PCS\y.kataeva (WST-FLO-013)" w:date="2014-02-04T13:56:00Z"/>
        </w:rPr>
      </w:pPr>
    </w:p>
    <w:p w:rsidR="00E65AD3" w:rsidRDefault="00E65AD3" w:rsidP="00E65AD3">
      <w:pPr>
        <w:ind w:left="284"/>
      </w:pPr>
    </w:p>
    <w:p w:rsidR="0067538F" w:rsidRDefault="0067538F" w:rsidP="00E65AD3">
      <w:pPr>
        <w:ind w:left="284"/>
      </w:pPr>
    </w:p>
    <w:p w:rsidR="0067538F" w:rsidRDefault="0067538F" w:rsidP="00E65AD3">
      <w:pPr>
        <w:ind w:left="284"/>
      </w:pPr>
    </w:p>
    <w:p w:rsidR="0067538F" w:rsidRDefault="0067538F" w:rsidP="0067538F">
      <w:pPr>
        <w:tabs>
          <w:tab w:val="left" w:pos="851"/>
          <w:tab w:val="num" w:pos="1287"/>
        </w:tabs>
        <w:spacing w:before="120"/>
        <w:jc w:val="both"/>
      </w:pPr>
      <w:r>
        <w:rPr>
          <w:b/>
        </w:rPr>
        <w:t xml:space="preserve">        </w:t>
      </w:r>
      <w:r w:rsidRPr="00876189">
        <w:rPr>
          <w:b/>
        </w:rPr>
        <w:t>ИСПОЛНИТЕЛЬ:</w:t>
      </w:r>
      <w:r w:rsidRPr="000E44D8">
        <w:rPr>
          <w:rFonts w:eastAsia="SimSun"/>
          <w:b/>
        </w:rPr>
        <w:t xml:space="preserve"> </w:t>
      </w:r>
      <w:r>
        <w:rPr>
          <w:rFonts w:eastAsia="SimSun"/>
          <w:b/>
        </w:rPr>
        <w:t xml:space="preserve">                                                              </w:t>
      </w:r>
      <w:r w:rsidRPr="00876189">
        <w:rPr>
          <w:rFonts w:eastAsia="SimSun"/>
          <w:b/>
        </w:rPr>
        <w:t>ЗАКАЗЧИК:</w:t>
      </w:r>
    </w:p>
    <w:p w:rsidR="0067538F" w:rsidRDefault="0067538F" w:rsidP="0067538F">
      <w:pPr>
        <w:tabs>
          <w:tab w:val="left" w:pos="851"/>
          <w:tab w:val="num" w:pos="1287"/>
        </w:tabs>
        <w:spacing w:before="120"/>
        <w:jc w:val="both"/>
      </w:pPr>
    </w:p>
    <w:p w:rsidR="0067538F" w:rsidRPr="00C85E02" w:rsidRDefault="0067538F" w:rsidP="0067538F">
      <w:pPr>
        <w:rPr>
          <w:bCs/>
        </w:rPr>
      </w:pPr>
      <w:r>
        <w:rPr>
          <w:bCs/>
        </w:rPr>
        <w:t xml:space="preserve">                                                                                                   </w:t>
      </w:r>
      <w:r w:rsidRPr="00C85E02">
        <w:rPr>
          <w:bCs/>
        </w:rPr>
        <w:t>Директор по общим вопросам</w:t>
      </w:r>
    </w:p>
    <w:p w:rsidR="0067538F" w:rsidRDefault="0067538F" w:rsidP="0067538F">
      <w:pPr>
        <w:tabs>
          <w:tab w:val="left" w:pos="851"/>
          <w:tab w:val="num" w:pos="1287"/>
        </w:tabs>
        <w:spacing w:before="120"/>
        <w:jc w:val="both"/>
      </w:pPr>
      <w:r>
        <w:t xml:space="preserve"> </w:t>
      </w:r>
    </w:p>
    <w:p w:rsidR="0067538F" w:rsidRDefault="0067538F" w:rsidP="0067538F">
      <w:r>
        <w:t xml:space="preserve">        </w:t>
      </w:r>
    </w:p>
    <w:p w:rsidR="0067538F" w:rsidRDefault="0067538F" w:rsidP="0067538F">
      <w:pPr>
        <w:rPr>
          <w:bCs/>
        </w:rPr>
      </w:pPr>
      <w:r>
        <w:t xml:space="preserve">       ____________________</w:t>
      </w:r>
      <w:r w:rsidRPr="00C53593">
        <w:t>_/</w:t>
      </w:r>
      <w:r>
        <w:t xml:space="preserve">                            /</w:t>
      </w:r>
      <w:r w:rsidRPr="000E44D8">
        <w:rPr>
          <w:bCs/>
        </w:rPr>
        <w:t xml:space="preserve"> </w:t>
      </w:r>
      <w:r>
        <w:rPr>
          <w:bCs/>
        </w:rPr>
        <w:t xml:space="preserve">                    </w:t>
      </w:r>
      <w:r w:rsidRPr="00C85E02">
        <w:rPr>
          <w:bCs/>
        </w:rPr>
        <w:t>______________________</w:t>
      </w:r>
      <w:r>
        <w:rPr>
          <w:bCs/>
        </w:rPr>
        <w:t>_____</w:t>
      </w:r>
      <w:r w:rsidRPr="00C85E02">
        <w:rPr>
          <w:bCs/>
        </w:rPr>
        <w:t>/</w:t>
      </w:r>
      <w:proofErr w:type="spellStart"/>
      <w:r w:rsidRPr="00C85E02">
        <w:rPr>
          <w:bCs/>
        </w:rPr>
        <w:t>А.П.Турков</w:t>
      </w:r>
      <w:proofErr w:type="spellEnd"/>
      <w:r w:rsidRPr="00C85E02">
        <w:rPr>
          <w:bCs/>
        </w:rPr>
        <w:t>/</w:t>
      </w:r>
      <w:r>
        <w:rPr>
          <w:bCs/>
        </w:rPr>
        <w:t xml:space="preserve"> </w:t>
      </w:r>
    </w:p>
    <w:p w:rsidR="0067538F" w:rsidRPr="00662CFD" w:rsidRDefault="0067538F" w:rsidP="0067538F">
      <w:pPr>
        <w:rPr>
          <w:bCs/>
        </w:rPr>
      </w:pPr>
    </w:p>
    <w:p w:rsidR="0067538F" w:rsidRDefault="0067538F" w:rsidP="00E65AD3">
      <w:pPr>
        <w:ind w:left="284"/>
      </w:pPr>
    </w:p>
    <w:p w:rsidR="00E032DA" w:rsidRPr="0029539F" w:rsidRDefault="00E032DA" w:rsidP="00C800BB">
      <w:pPr>
        <w:tabs>
          <w:tab w:val="left" w:pos="7230"/>
        </w:tabs>
      </w:pPr>
    </w:p>
    <w:p w:rsidR="00E032DA" w:rsidRPr="0029539F" w:rsidRDefault="00E032DA" w:rsidP="00E032DA">
      <w:pPr>
        <w:tabs>
          <w:tab w:val="left" w:pos="7230"/>
        </w:tabs>
        <w:jc w:val="center"/>
      </w:pPr>
    </w:p>
    <w:p w:rsidR="00E032DA" w:rsidRDefault="00E032DA" w:rsidP="00E032DA">
      <w:pPr>
        <w:tabs>
          <w:tab w:val="left" w:pos="851"/>
          <w:tab w:val="num" w:pos="1287"/>
        </w:tabs>
        <w:spacing w:before="120"/>
      </w:pPr>
    </w:p>
    <w:p w:rsidR="00E032DA" w:rsidRDefault="00E032DA" w:rsidP="00E032DA">
      <w:pPr>
        <w:tabs>
          <w:tab w:val="left" w:pos="851"/>
          <w:tab w:val="num" w:pos="1287"/>
        </w:tabs>
        <w:spacing w:before="120"/>
        <w:jc w:val="both"/>
      </w:pPr>
    </w:p>
    <w:p w:rsidR="00E032DA" w:rsidRDefault="00E032DA" w:rsidP="00E032DA">
      <w:pPr>
        <w:tabs>
          <w:tab w:val="left" w:pos="8115"/>
        </w:tabs>
        <w:spacing w:before="120"/>
        <w:jc w:val="both"/>
      </w:pPr>
    </w:p>
    <w:p w:rsidR="00E032DA" w:rsidRDefault="00E032DA" w:rsidP="00E032DA"/>
    <w:p w:rsidR="00E032DA" w:rsidRDefault="00E032DA" w:rsidP="00E032DA"/>
    <w:p w:rsidR="00E032DA" w:rsidRDefault="00E032DA" w:rsidP="00E032DA"/>
    <w:p w:rsidR="00E032DA" w:rsidRDefault="00E032DA" w:rsidP="00E032DA"/>
    <w:p w:rsidR="00E032DA" w:rsidRDefault="00E032DA" w:rsidP="00E032DA"/>
    <w:p w:rsidR="00E032DA" w:rsidRDefault="00E032DA" w:rsidP="00E032DA"/>
    <w:p w:rsidR="00E032DA" w:rsidRDefault="00E032DA" w:rsidP="00E032DA"/>
    <w:p w:rsidR="00E032DA" w:rsidRDefault="00E032DA" w:rsidP="00E032DA"/>
    <w:p w:rsidR="00E032DA" w:rsidRDefault="00E032DA" w:rsidP="00E032DA"/>
    <w:p w:rsidR="00E032DA" w:rsidRDefault="00E032DA" w:rsidP="00E032DA"/>
    <w:p w:rsidR="00E032DA" w:rsidRDefault="00E032DA" w:rsidP="00E032DA"/>
    <w:p w:rsidR="00E032DA" w:rsidRDefault="00E032DA" w:rsidP="00E032DA">
      <w:pPr>
        <w:tabs>
          <w:tab w:val="left" w:pos="851"/>
          <w:tab w:val="num" w:pos="1287"/>
        </w:tabs>
        <w:spacing w:before="120"/>
        <w:ind w:left="709"/>
        <w:jc w:val="right"/>
      </w:pPr>
    </w:p>
    <w:p w:rsidR="00E032DA" w:rsidRDefault="00E032DA" w:rsidP="00E032DA">
      <w:pPr>
        <w:tabs>
          <w:tab w:val="left" w:pos="851"/>
          <w:tab w:val="num" w:pos="1287"/>
        </w:tabs>
        <w:spacing w:before="120"/>
        <w:ind w:left="709"/>
        <w:jc w:val="right"/>
      </w:pPr>
    </w:p>
    <w:p w:rsidR="00E032DA" w:rsidRDefault="00E032DA">
      <w:pPr>
        <w:widowControl/>
        <w:autoSpaceDE/>
        <w:autoSpaceDN/>
        <w:adjustRightInd/>
      </w:pPr>
      <w:r>
        <w:br w:type="page"/>
      </w:r>
    </w:p>
    <w:p w:rsidR="00E032DA" w:rsidRDefault="00E032DA" w:rsidP="00E032DA">
      <w:pPr>
        <w:tabs>
          <w:tab w:val="left" w:pos="851"/>
          <w:tab w:val="num" w:pos="1287"/>
        </w:tabs>
        <w:spacing w:before="120"/>
        <w:ind w:left="709"/>
        <w:jc w:val="right"/>
      </w:pPr>
      <w:r>
        <w:lastRenderedPageBreak/>
        <w:t>Приложение № 3</w:t>
      </w:r>
    </w:p>
    <w:p w:rsidR="00E032DA" w:rsidRDefault="00E032DA" w:rsidP="00E032DA">
      <w:pPr>
        <w:tabs>
          <w:tab w:val="left" w:pos="851"/>
          <w:tab w:val="num" w:pos="1287"/>
        </w:tabs>
        <w:spacing w:before="120"/>
        <w:ind w:left="709"/>
        <w:jc w:val="right"/>
      </w:pPr>
      <w:r>
        <w:t xml:space="preserve">к договору_______________ </w:t>
      </w:r>
      <w:proofErr w:type="gramStart"/>
      <w:r>
        <w:t>от</w:t>
      </w:r>
      <w:proofErr w:type="gramEnd"/>
      <w:r>
        <w:t xml:space="preserve"> _____________</w:t>
      </w:r>
    </w:p>
    <w:p w:rsidR="00AE2D73" w:rsidRDefault="00AE2D73" w:rsidP="00E032DA">
      <w:pPr>
        <w:tabs>
          <w:tab w:val="left" w:pos="851"/>
          <w:tab w:val="num" w:pos="1287"/>
        </w:tabs>
        <w:spacing w:before="120"/>
        <w:ind w:left="709"/>
        <w:jc w:val="right"/>
      </w:pPr>
    </w:p>
    <w:p w:rsidR="00E032DA" w:rsidRDefault="00E032DA" w:rsidP="00C800BB">
      <w:pPr>
        <w:tabs>
          <w:tab w:val="left" w:pos="851"/>
          <w:tab w:val="num" w:pos="1287"/>
        </w:tabs>
        <w:spacing w:before="120"/>
        <w:ind w:left="709"/>
        <w:jc w:val="center"/>
      </w:pPr>
      <w:r w:rsidRPr="00CA7809">
        <w:rPr>
          <w:b/>
        </w:rPr>
        <w:t xml:space="preserve">Прейскурант цен на проведение основных видов работ по техническому обслуживанию и ремонту легковых </w:t>
      </w:r>
      <w:r>
        <w:rPr>
          <w:b/>
        </w:rPr>
        <w:t>автомобилей импортного производства</w:t>
      </w:r>
    </w:p>
    <w:tbl>
      <w:tblPr>
        <w:tblW w:w="8426" w:type="dxa"/>
        <w:tblInd w:w="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8"/>
        <w:gridCol w:w="1122"/>
        <w:gridCol w:w="1260"/>
        <w:gridCol w:w="1676"/>
      </w:tblGrid>
      <w:tr w:rsidR="00E032DA" w:rsidRPr="006F15DE" w:rsidTr="00284B1B">
        <w:trPr>
          <w:trHeight w:val="323"/>
        </w:trPr>
        <w:tc>
          <w:tcPr>
            <w:tcW w:w="4503" w:type="dxa"/>
            <w:vMerge w:val="restart"/>
          </w:tcPr>
          <w:p w:rsidR="00E032DA" w:rsidRPr="00572C89" w:rsidRDefault="00E032DA" w:rsidP="009C00F0">
            <w:pPr>
              <w:jc w:val="center"/>
              <w:rPr>
                <w:rFonts w:ascii="Arial CYR" w:hAnsi="Arial CYR" w:cs="Arial CYR"/>
              </w:rPr>
            </w:pPr>
          </w:p>
          <w:p w:rsidR="00E032DA" w:rsidRPr="00572C89" w:rsidRDefault="00E032DA" w:rsidP="009C00F0">
            <w:pPr>
              <w:jc w:val="center"/>
              <w:rPr>
                <w:b/>
              </w:rPr>
            </w:pPr>
            <w:r w:rsidRPr="00CA7809">
              <w:t>Наименование работ</w:t>
            </w:r>
            <w:r>
              <w:rPr>
                <w:rFonts w:asciiTheme="minorHAnsi" w:hAnsiTheme="minorHAnsi" w:cs="Arial CYR"/>
              </w:rPr>
              <w:t>/</w:t>
            </w:r>
            <w:r w:rsidRPr="00572C89">
              <w:rPr>
                <w:rFonts w:ascii="Arial CYR" w:hAnsi="Arial CYR" w:cs="Arial CYR"/>
              </w:rPr>
              <w:t>Модель автомобиля</w:t>
            </w:r>
          </w:p>
        </w:tc>
        <w:tc>
          <w:tcPr>
            <w:tcW w:w="3923" w:type="dxa"/>
            <w:gridSpan w:val="3"/>
            <w:vAlign w:val="center"/>
          </w:tcPr>
          <w:p w:rsidR="00E032DA" w:rsidRPr="00284B1B" w:rsidRDefault="00284B1B" w:rsidP="006F15DE">
            <w:pPr>
              <w:jc w:val="center"/>
              <w:rPr>
                <w:rFonts w:asciiTheme="minorHAnsi" w:hAnsiTheme="minorHAnsi" w:cs="Arial CYR"/>
                <w:b/>
                <w:bCs/>
                <w:lang w:val="en-US"/>
              </w:rPr>
            </w:pPr>
            <w:r w:rsidRPr="00284B1B">
              <w:rPr>
                <w:lang w:val="en-US"/>
              </w:rPr>
              <w:t>Mitsubishi Outlander</w:t>
            </w:r>
          </w:p>
        </w:tc>
      </w:tr>
      <w:tr w:rsidR="00E032DA" w:rsidRPr="00572C89" w:rsidTr="005D6A52">
        <w:tc>
          <w:tcPr>
            <w:tcW w:w="4503" w:type="dxa"/>
            <w:vMerge/>
          </w:tcPr>
          <w:p w:rsidR="00E032DA" w:rsidRPr="00284B1B" w:rsidRDefault="00E032DA" w:rsidP="009C00F0">
            <w:pPr>
              <w:jc w:val="both"/>
              <w:rPr>
                <w:b/>
                <w:lang w:val="en-US"/>
              </w:rPr>
            </w:pPr>
          </w:p>
        </w:tc>
        <w:tc>
          <w:tcPr>
            <w:tcW w:w="1128" w:type="dxa"/>
            <w:vAlign w:val="center"/>
          </w:tcPr>
          <w:p w:rsidR="00E032DA" w:rsidRPr="00572C89" w:rsidRDefault="00E032DA" w:rsidP="009C00F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72C89">
              <w:rPr>
                <w:rFonts w:ascii="Arial CYR" w:hAnsi="Arial CYR" w:cs="Arial CYR"/>
                <w:sz w:val="16"/>
                <w:szCs w:val="16"/>
              </w:rPr>
              <w:t xml:space="preserve">Стоимость </w:t>
            </w:r>
          </w:p>
          <w:p w:rsidR="00E032DA" w:rsidRPr="00572C89" w:rsidRDefault="005D6A52" w:rsidP="009C00F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нормо-</w:t>
            </w:r>
            <w:r w:rsidR="00E032DA" w:rsidRPr="00572C89">
              <w:rPr>
                <w:rFonts w:ascii="Arial CYR" w:hAnsi="Arial CYR" w:cs="Arial CYR"/>
                <w:sz w:val="16"/>
                <w:szCs w:val="16"/>
              </w:rPr>
              <w:t>часа</w:t>
            </w:r>
          </w:p>
        </w:tc>
        <w:tc>
          <w:tcPr>
            <w:tcW w:w="1080" w:type="dxa"/>
            <w:vAlign w:val="center"/>
          </w:tcPr>
          <w:p w:rsidR="00E032DA" w:rsidRPr="00572C89" w:rsidRDefault="005D6A52" w:rsidP="005D6A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Трудое</w:t>
            </w:r>
            <w:r w:rsidR="00E032DA" w:rsidRPr="00572C89">
              <w:rPr>
                <w:rFonts w:ascii="Arial CYR" w:hAnsi="Arial CYR" w:cs="Arial CYR"/>
                <w:sz w:val="16"/>
                <w:szCs w:val="16"/>
              </w:rPr>
              <w:t>м</w:t>
            </w:r>
            <w:r>
              <w:rPr>
                <w:rFonts w:ascii="Arial CYR" w:hAnsi="Arial CYR" w:cs="Arial CYR"/>
                <w:sz w:val="16"/>
                <w:szCs w:val="16"/>
              </w:rPr>
              <w:t>кость</w:t>
            </w:r>
          </w:p>
        </w:tc>
        <w:tc>
          <w:tcPr>
            <w:tcW w:w="1715" w:type="dxa"/>
            <w:vAlign w:val="center"/>
          </w:tcPr>
          <w:p w:rsidR="00E032DA" w:rsidRPr="00572C89" w:rsidRDefault="00E032DA" w:rsidP="009C00F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72C89">
              <w:rPr>
                <w:rFonts w:ascii="Arial CYR" w:hAnsi="Arial CYR" w:cs="Arial CYR"/>
                <w:sz w:val="16"/>
                <w:szCs w:val="16"/>
              </w:rPr>
              <w:t>Стоимость услуг (руб.)</w:t>
            </w:r>
          </w:p>
        </w:tc>
      </w:tr>
      <w:tr w:rsidR="00E032DA" w:rsidRPr="00572C89" w:rsidTr="009C00F0">
        <w:tc>
          <w:tcPr>
            <w:tcW w:w="8426" w:type="dxa"/>
            <w:gridSpan w:val="4"/>
            <w:vAlign w:val="bottom"/>
          </w:tcPr>
          <w:p w:rsidR="00E032DA" w:rsidRPr="00572C89" w:rsidRDefault="00E032DA" w:rsidP="009C00F0">
            <w:pPr>
              <w:jc w:val="both"/>
              <w:rPr>
                <w:b/>
              </w:rPr>
            </w:pPr>
            <w:r w:rsidRPr="00572C89"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1.Ремонт 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двигателя</w:t>
            </w:r>
            <w:r w:rsidRPr="00572C89">
              <w:rPr>
                <w:rFonts w:ascii="Arial CYR" w:hAnsi="Arial CYR" w:cs="Arial CYR"/>
                <w:b/>
                <w:bCs/>
                <w:sz w:val="18"/>
                <w:szCs w:val="18"/>
              </w:rPr>
              <w:t>:</w:t>
            </w: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 w:rsidRPr="006A57D7">
              <w:rPr>
                <w:rFonts w:ascii="Arial CYR" w:hAnsi="Arial CYR" w:cs="Arial CYR"/>
                <w:sz w:val="18"/>
                <w:szCs w:val="18"/>
              </w:rPr>
              <w:t>Диагностика двигателя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 w:rsidRPr="006A57D7">
              <w:rPr>
                <w:sz w:val="18"/>
                <w:szCs w:val="18"/>
              </w:rPr>
              <w:t>Замена масляного фильтра и масла в ДВС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sz w:val="18"/>
                <w:szCs w:val="18"/>
              </w:rPr>
            </w:pPr>
            <w:r w:rsidRPr="006A57D7">
              <w:rPr>
                <w:sz w:val="18"/>
                <w:szCs w:val="18"/>
              </w:rPr>
              <w:t xml:space="preserve">Замена </w:t>
            </w:r>
            <w:proofErr w:type="gramStart"/>
            <w:r w:rsidRPr="006A57D7">
              <w:rPr>
                <w:sz w:val="18"/>
                <w:szCs w:val="18"/>
              </w:rPr>
              <w:t>топливного</w:t>
            </w:r>
            <w:proofErr w:type="gramEnd"/>
            <w:r w:rsidRPr="006A57D7">
              <w:rPr>
                <w:sz w:val="18"/>
                <w:szCs w:val="18"/>
              </w:rPr>
              <w:t xml:space="preserve"> </w:t>
            </w:r>
            <w:proofErr w:type="spellStart"/>
            <w:r w:rsidRPr="006A57D7">
              <w:rPr>
                <w:sz w:val="18"/>
                <w:szCs w:val="18"/>
              </w:rPr>
              <w:t>фильра</w:t>
            </w:r>
            <w:proofErr w:type="spellEnd"/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sz w:val="18"/>
                <w:szCs w:val="18"/>
              </w:rPr>
            </w:pPr>
            <w:r w:rsidRPr="006A57D7">
              <w:rPr>
                <w:sz w:val="18"/>
                <w:szCs w:val="18"/>
              </w:rPr>
              <w:t>Замена воздушного фильтра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 w:rsidRPr="006A57D7">
              <w:rPr>
                <w:rFonts w:ascii="Arial CYR" w:hAnsi="Arial CYR" w:cs="Arial CYR"/>
                <w:sz w:val="18"/>
                <w:szCs w:val="18"/>
              </w:rPr>
              <w:t>Замена сцепления в сборе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 w:rsidRPr="006A57D7">
              <w:rPr>
                <w:rFonts w:ascii="Arial CYR" w:hAnsi="Arial CYR" w:cs="Arial CYR"/>
                <w:sz w:val="18"/>
                <w:szCs w:val="18"/>
              </w:rPr>
              <w:t>Замена фильтра салона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 w:rsidRPr="006A57D7">
              <w:rPr>
                <w:rFonts w:ascii="Arial CYR" w:hAnsi="Arial CYR" w:cs="Arial CYR"/>
                <w:sz w:val="18"/>
                <w:szCs w:val="18"/>
              </w:rPr>
              <w:t>Замена ремня привода вентилятора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 w:rsidRPr="006A57D7">
              <w:rPr>
                <w:rFonts w:ascii="Arial CYR" w:hAnsi="Arial CYR" w:cs="Arial CYR"/>
                <w:sz w:val="18"/>
                <w:szCs w:val="18"/>
              </w:rPr>
              <w:t>Замена датчика дроссельной заслонки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 w:rsidRPr="006A57D7">
              <w:rPr>
                <w:sz w:val="18"/>
                <w:szCs w:val="18"/>
              </w:rPr>
              <w:t xml:space="preserve">Замена свечей зажигания, 4 </w:t>
            </w:r>
            <w:proofErr w:type="spellStart"/>
            <w:proofErr w:type="gramStart"/>
            <w:r w:rsidRPr="006A57D7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sz w:val="18"/>
                <w:szCs w:val="18"/>
              </w:rPr>
            </w:pPr>
            <w:r w:rsidRPr="006A57D7">
              <w:rPr>
                <w:sz w:val="18"/>
                <w:szCs w:val="18"/>
              </w:rPr>
              <w:t>Заправка системы кондиционирования воздуха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sz w:val="18"/>
                <w:szCs w:val="18"/>
              </w:rPr>
            </w:pPr>
            <w:r w:rsidRPr="006A57D7">
              <w:rPr>
                <w:sz w:val="18"/>
                <w:szCs w:val="18"/>
              </w:rPr>
              <w:t xml:space="preserve">Замена </w:t>
            </w:r>
            <w:proofErr w:type="spellStart"/>
            <w:r w:rsidRPr="006A57D7">
              <w:rPr>
                <w:sz w:val="18"/>
                <w:szCs w:val="18"/>
              </w:rPr>
              <w:t>Лямда</w:t>
            </w:r>
            <w:proofErr w:type="spellEnd"/>
            <w:r w:rsidRPr="006A57D7">
              <w:rPr>
                <w:sz w:val="18"/>
                <w:szCs w:val="18"/>
              </w:rPr>
              <w:t xml:space="preserve"> - зонда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8426" w:type="dxa"/>
            <w:gridSpan w:val="4"/>
            <w:vAlign w:val="bottom"/>
          </w:tcPr>
          <w:p w:rsidR="00E032DA" w:rsidRPr="006A57D7" w:rsidRDefault="00E032DA" w:rsidP="009C00F0">
            <w:pPr>
              <w:jc w:val="both"/>
              <w:rPr>
                <w:b/>
              </w:rPr>
            </w:pPr>
            <w:r w:rsidRPr="006A57D7">
              <w:rPr>
                <w:rFonts w:ascii="Arial CYR" w:hAnsi="Arial CYR" w:cs="Arial CYR"/>
                <w:b/>
                <w:bCs/>
                <w:sz w:val="18"/>
                <w:szCs w:val="18"/>
              </w:rPr>
              <w:t>2.Подвеска передняя:</w:t>
            </w: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 w:rsidRPr="006A57D7">
              <w:rPr>
                <w:rFonts w:ascii="Arial CYR" w:hAnsi="Arial CYR" w:cs="Arial CYR"/>
                <w:sz w:val="18"/>
                <w:szCs w:val="18"/>
              </w:rPr>
              <w:t>Диагностика подвески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 w:rsidRPr="006A57D7">
              <w:rPr>
                <w:rFonts w:ascii="Arial CYR" w:hAnsi="Arial CYR" w:cs="Arial CYR"/>
                <w:sz w:val="18"/>
                <w:szCs w:val="18"/>
              </w:rPr>
              <w:t>Замена амортизатора переднего, 1 шт.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 w:rsidRPr="006A57D7">
              <w:rPr>
                <w:rFonts w:ascii="Arial CYR" w:hAnsi="Arial CYR" w:cs="Arial CYR"/>
                <w:sz w:val="18"/>
                <w:szCs w:val="18"/>
              </w:rPr>
              <w:t xml:space="preserve">Замена ступичного подшипника, </w:t>
            </w:r>
            <w:r>
              <w:rPr>
                <w:rFonts w:ascii="Arial CYR" w:hAnsi="Arial CYR" w:cs="Arial CYR"/>
                <w:sz w:val="18"/>
                <w:szCs w:val="18"/>
              </w:rPr>
              <w:t xml:space="preserve"> переднего </w:t>
            </w:r>
            <w:r w:rsidRPr="006A57D7">
              <w:rPr>
                <w:rFonts w:ascii="Arial CYR" w:hAnsi="Arial CYR" w:cs="Arial CYR"/>
                <w:sz w:val="18"/>
                <w:szCs w:val="18"/>
              </w:rPr>
              <w:t>1 шт.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8426" w:type="dxa"/>
            <w:gridSpan w:val="4"/>
            <w:vAlign w:val="bottom"/>
          </w:tcPr>
          <w:p w:rsidR="00E032DA" w:rsidRPr="006A57D7" w:rsidRDefault="00E032DA" w:rsidP="009C00F0">
            <w:pPr>
              <w:jc w:val="both"/>
              <w:rPr>
                <w:b/>
              </w:rPr>
            </w:pPr>
            <w:r w:rsidRPr="006A57D7">
              <w:rPr>
                <w:rFonts w:ascii="Arial CYR" w:hAnsi="Arial CYR" w:cs="Arial CYR"/>
                <w:b/>
                <w:bCs/>
                <w:sz w:val="18"/>
                <w:szCs w:val="18"/>
              </w:rPr>
              <w:t>3.Подвеска задняя:</w:t>
            </w: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 w:rsidRPr="006A57D7">
              <w:rPr>
                <w:rFonts w:ascii="Arial CYR" w:hAnsi="Arial CYR" w:cs="Arial CYR"/>
                <w:sz w:val="18"/>
                <w:szCs w:val="18"/>
              </w:rPr>
              <w:t>Замена амортизатора заднего, 1 шт.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Замена ступичного подшипника, заднего, 1 шт.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8426" w:type="dxa"/>
            <w:gridSpan w:val="4"/>
            <w:vAlign w:val="bottom"/>
          </w:tcPr>
          <w:p w:rsidR="00E032DA" w:rsidRPr="006A57D7" w:rsidRDefault="00E032DA" w:rsidP="009C00F0">
            <w:pPr>
              <w:jc w:val="both"/>
              <w:rPr>
                <w:b/>
              </w:rPr>
            </w:pPr>
            <w:r w:rsidRPr="006A57D7">
              <w:rPr>
                <w:rFonts w:ascii="Arial CYR" w:hAnsi="Arial CYR" w:cs="Arial CYR"/>
                <w:b/>
                <w:bCs/>
                <w:sz w:val="18"/>
                <w:szCs w:val="18"/>
              </w:rPr>
              <w:t>4.Рулевое управление</w:t>
            </w: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 w:rsidRPr="006A57D7">
              <w:rPr>
                <w:rFonts w:ascii="Arial CYR" w:hAnsi="Arial CYR" w:cs="Arial CYR"/>
                <w:sz w:val="18"/>
                <w:szCs w:val="18"/>
              </w:rPr>
              <w:t>Замена рулевого наконечника, 1 шт.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 w:rsidRPr="006A57D7">
              <w:rPr>
                <w:rFonts w:ascii="Arial CYR" w:hAnsi="Arial CYR" w:cs="Arial CYR"/>
                <w:sz w:val="18"/>
                <w:szCs w:val="18"/>
              </w:rPr>
              <w:t>Замена шаровой опоры, 1 шт.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20234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Развал – схождение (</w:t>
            </w:r>
            <w:proofErr w:type="spellStart"/>
            <w:r>
              <w:rPr>
                <w:sz w:val="18"/>
                <w:szCs w:val="18"/>
              </w:rPr>
              <w:t>передняя+задняя</w:t>
            </w:r>
            <w:proofErr w:type="spellEnd"/>
            <w:r>
              <w:rPr>
                <w:sz w:val="18"/>
                <w:szCs w:val="18"/>
              </w:rPr>
              <w:t xml:space="preserve"> оси)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8426" w:type="dxa"/>
            <w:gridSpan w:val="4"/>
            <w:vAlign w:val="bottom"/>
          </w:tcPr>
          <w:p w:rsidR="00E032DA" w:rsidRPr="006A57D7" w:rsidRDefault="00E032DA" w:rsidP="009C00F0">
            <w:pPr>
              <w:jc w:val="both"/>
              <w:rPr>
                <w:b/>
              </w:rPr>
            </w:pPr>
            <w:r w:rsidRPr="006A57D7">
              <w:rPr>
                <w:rFonts w:ascii="Arial CYR" w:hAnsi="Arial CYR" w:cs="Arial CYR"/>
                <w:b/>
                <w:bCs/>
                <w:sz w:val="18"/>
                <w:szCs w:val="18"/>
              </w:rPr>
              <w:t>5.Тормоза:</w:t>
            </w: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 w:rsidRPr="006A57D7">
              <w:rPr>
                <w:rFonts w:ascii="Arial CYR" w:hAnsi="Arial CYR" w:cs="Arial CYR"/>
                <w:sz w:val="18"/>
                <w:szCs w:val="18"/>
              </w:rPr>
              <w:t>Замена тормозных колодок</w:t>
            </w:r>
            <w:proofErr w:type="gramStart"/>
            <w:r w:rsidRPr="006A57D7">
              <w:rPr>
                <w:rFonts w:ascii="Arial CYR" w:hAnsi="Arial CYR" w:cs="Arial CYR"/>
                <w:sz w:val="18"/>
                <w:szCs w:val="18"/>
              </w:rPr>
              <w:t>.</w:t>
            </w:r>
            <w:proofErr w:type="gramEnd"/>
            <w:r w:rsidRPr="006A57D7">
              <w:rPr>
                <w:rFonts w:ascii="Arial CYR" w:hAnsi="Arial CYR" w:cs="Arial CYR"/>
                <w:sz w:val="18"/>
                <w:szCs w:val="18"/>
              </w:rPr>
              <w:t xml:space="preserve">  </w:t>
            </w:r>
            <w:proofErr w:type="gramStart"/>
            <w:r w:rsidRPr="006A57D7">
              <w:rPr>
                <w:rFonts w:ascii="Arial CYR" w:hAnsi="Arial CYR" w:cs="Arial CYR"/>
                <w:sz w:val="18"/>
                <w:szCs w:val="18"/>
              </w:rPr>
              <w:t>з</w:t>
            </w:r>
            <w:proofErr w:type="gramEnd"/>
            <w:r w:rsidRPr="006A57D7">
              <w:rPr>
                <w:rFonts w:ascii="Arial CYR" w:hAnsi="Arial CYR" w:cs="Arial CYR"/>
                <w:sz w:val="18"/>
                <w:szCs w:val="18"/>
              </w:rPr>
              <w:t>адних/передних (1 колесо)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 w:rsidRPr="006A57D7">
              <w:rPr>
                <w:rFonts w:ascii="Arial CYR" w:hAnsi="Arial CYR" w:cs="Arial CYR"/>
                <w:sz w:val="18"/>
                <w:szCs w:val="18"/>
              </w:rPr>
              <w:t>Замена тормозного диска, 1 колесо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 w:rsidRPr="006A57D7">
              <w:rPr>
                <w:rFonts w:ascii="Arial CYR" w:hAnsi="Arial CYR" w:cs="Arial CYR"/>
                <w:sz w:val="18"/>
                <w:szCs w:val="18"/>
              </w:rPr>
              <w:t>Регулировка ручного тормоза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 w:rsidRPr="006A57D7">
              <w:rPr>
                <w:rFonts w:ascii="Arial CYR" w:hAnsi="Arial CYR" w:cs="Arial CYR"/>
                <w:sz w:val="18"/>
                <w:szCs w:val="18"/>
              </w:rPr>
              <w:t>Замена тормозной жидкости</w:t>
            </w:r>
            <w:r>
              <w:rPr>
                <w:rFonts w:ascii="Arial CYR" w:hAnsi="Arial CYR" w:cs="Arial CYR"/>
                <w:sz w:val="18"/>
                <w:szCs w:val="18"/>
              </w:rPr>
              <w:t xml:space="preserve"> с промывкой и прокачкой тормозной системы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8426" w:type="dxa"/>
            <w:gridSpan w:val="4"/>
            <w:vAlign w:val="bottom"/>
          </w:tcPr>
          <w:p w:rsidR="00E032DA" w:rsidRPr="006A57D7" w:rsidRDefault="00E032DA" w:rsidP="009C00F0">
            <w:pPr>
              <w:jc w:val="both"/>
              <w:rPr>
                <w:b/>
              </w:rPr>
            </w:pPr>
            <w:r w:rsidRPr="006A57D7">
              <w:rPr>
                <w:rFonts w:ascii="Arial CYR" w:hAnsi="Arial CYR" w:cs="Arial CYR"/>
                <w:b/>
                <w:bCs/>
                <w:sz w:val="18"/>
                <w:szCs w:val="18"/>
              </w:rPr>
              <w:t>6.Электрооборудование:</w:t>
            </w: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Диагностика электрооборудования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 w:rsidRPr="006A57D7">
              <w:rPr>
                <w:rFonts w:ascii="Arial CYR" w:hAnsi="Arial CYR" w:cs="Arial CYR"/>
                <w:sz w:val="18"/>
                <w:szCs w:val="18"/>
              </w:rPr>
              <w:t>Замена стартера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 w:rsidRPr="006A57D7">
              <w:rPr>
                <w:rFonts w:ascii="Arial CYR" w:hAnsi="Arial CYR" w:cs="Arial CYR"/>
                <w:sz w:val="18"/>
                <w:szCs w:val="18"/>
              </w:rPr>
              <w:t>Замена генератора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b/>
                <w:sz w:val="18"/>
                <w:szCs w:val="18"/>
              </w:rPr>
            </w:pPr>
            <w:r w:rsidRPr="006A57D7">
              <w:rPr>
                <w:b/>
                <w:sz w:val="18"/>
                <w:szCs w:val="18"/>
              </w:rPr>
              <w:t xml:space="preserve">7. Услуги </w:t>
            </w:r>
            <w:proofErr w:type="spellStart"/>
            <w:r w:rsidRPr="006A57D7">
              <w:rPr>
                <w:b/>
                <w:sz w:val="18"/>
                <w:szCs w:val="18"/>
              </w:rPr>
              <w:t>шиномонтажа</w:t>
            </w:r>
            <w:proofErr w:type="spellEnd"/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227653" w:rsidRPr="00572C89" w:rsidTr="009C00F0">
        <w:tc>
          <w:tcPr>
            <w:tcW w:w="4503" w:type="dxa"/>
            <w:vAlign w:val="bottom"/>
          </w:tcPr>
          <w:p w:rsidR="00227653" w:rsidRPr="00C52749" w:rsidRDefault="00227653" w:rsidP="00823210">
            <w:pPr>
              <w:rPr>
                <w:sz w:val="18"/>
                <w:szCs w:val="18"/>
              </w:rPr>
            </w:pPr>
            <w:r w:rsidRPr="0051364B">
              <w:rPr>
                <w:sz w:val="18"/>
                <w:szCs w:val="18"/>
              </w:rPr>
              <w:t xml:space="preserve">Балансировка колеса   </w:t>
            </w:r>
            <w:r>
              <w:rPr>
                <w:sz w:val="18"/>
                <w:szCs w:val="18"/>
                <w:lang w:val="en-US"/>
              </w:rPr>
              <w:t>R</w:t>
            </w:r>
            <w:r w:rsidRPr="00C52749">
              <w:rPr>
                <w:sz w:val="18"/>
                <w:szCs w:val="18"/>
              </w:rPr>
              <w:t xml:space="preserve"> – </w:t>
            </w:r>
            <w:r w:rsidRPr="0051364B">
              <w:rPr>
                <w:sz w:val="18"/>
                <w:szCs w:val="18"/>
              </w:rPr>
              <w:t>17</w:t>
            </w:r>
            <w:r>
              <w:rPr>
                <w:sz w:val="18"/>
                <w:szCs w:val="18"/>
              </w:rPr>
              <w:t xml:space="preserve"> и более 1 колесо</w:t>
            </w:r>
          </w:p>
        </w:tc>
        <w:tc>
          <w:tcPr>
            <w:tcW w:w="1128" w:type="dxa"/>
          </w:tcPr>
          <w:p w:rsidR="00227653" w:rsidRPr="00572C89" w:rsidRDefault="00227653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227653" w:rsidRDefault="00227653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227653" w:rsidRDefault="00227653" w:rsidP="009C00F0">
            <w:pPr>
              <w:jc w:val="both"/>
              <w:rPr>
                <w:b/>
              </w:rPr>
            </w:pPr>
          </w:p>
        </w:tc>
      </w:tr>
      <w:tr w:rsidR="00227653" w:rsidRPr="00572C89" w:rsidTr="009C00F0">
        <w:tc>
          <w:tcPr>
            <w:tcW w:w="4503" w:type="dxa"/>
            <w:vAlign w:val="bottom"/>
          </w:tcPr>
          <w:p w:rsidR="00227653" w:rsidRDefault="00227653" w:rsidP="00227653">
            <w:pPr>
              <w:rPr>
                <w:sz w:val="18"/>
                <w:szCs w:val="18"/>
              </w:rPr>
            </w:pPr>
            <w:r w:rsidRPr="0051364B">
              <w:rPr>
                <w:sz w:val="18"/>
                <w:szCs w:val="18"/>
              </w:rPr>
              <w:t xml:space="preserve">Балансировка колеса   </w:t>
            </w:r>
            <w:r>
              <w:rPr>
                <w:sz w:val="18"/>
                <w:szCs w:val="18"/>
                <w:lang w:val="en-US"/>
              </w:rPr>
              <w:t>R</w:t>
            </w:r>
            <w:r w:rsidRPr="00C52749">
              <w:rPr>
                <w:sz w:val="18"/>
                <w:szCs w:val="18"/>
              </w:rPr>
              <w:t xml:space="preserve"> – </w:t>
            </w:r>
            <w:r w:rsidRPr="0051364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 и более 1 колесо</w:t>
            </w:r>
          </w:p>
        </w:tc>
        <w:tc>
          <w:tcPr>
            <w:tcW w:w="1128" w:type="dxa"/>
          </w:tcPr>
          <w:p w:rsidR="00227653" w:rsidRPr="00572C89" w:rsidRDefault="00227653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227653" w:rsidRDefault="00227653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227653" w:rsidRDefault="00227653" w:rsidP="009C00F0">
            <w:pPr>
              <w:jc w:val="both"/>
              <w:rPr>
                <w:b/>
              </w:rPr>
            </w:pPr>
          </w:p>
        </w:tc>
      </w:tr>
      <w:tr w:rsidR="00227653" w:rsidRPr="00572C89" w:rsidTr="009C00F0">
        <w:tc>
          <w:tcPr>
            <w:tcW w:w="4503" w:type="dxa"/>
            <w:vAlign w:val="bottom"/>
          </w:tcPr>
          <w:p w:rsidR="00227653" w:rsidRPr="00C52749" w:rsidRDefault="00227653" w:rsidP="0082321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Шиномонтаж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</w:rPr>
              <w:t>-17 и более, 1 колесо</w:t>
            </w:r>
          </w:p>
        </w:tc>
        <w:tc>
          <w:tcPr>
            <w:tcW w:w="1128" w:type="dxa"/>
          </w:tcPr>
          <w:p w:rsidR="00227653" w:rsidRPr="00572C89" w:rsidRDefault="00227653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227653" w:rsidRDefault="00227653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227653" w:rsidRDefault="00227653" w:rsidP="009C00F0">
            <w:pPr>
              <w:jc w:val="both"/>
              <w:rPr>
                <w:b/>
              </w:rPr>
            </w:pPr>
          </w:p>
        </w:tc>
      </w:tr>
      <w:tr w:rsidR="00227653" w:rsidRPr="00572C89" w:rsidTr="009C00F0">
        <w:tc>
          <w:tcPr>
            <w:tcW w:w="4503" w:type="dxa"/>
            <w:vAlign w:val="bottom"/>
          </w:tcPr>
          <w:p w:rsidR="00227653" w:rsidRPr="00C52749" w:rsidRDefault="00227653" w:rsidP="0082321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Шиномонтаж</w:t>
            </w:r>
            <w:proofErr w:type="spellEnd"/>
            <w:r>
              <w:rPr>
                <w:sz w:val="18"/>
                <w:szCs w:val="18"/>
              </w:rPr>
              <w:t xml:space="preserve">   </w:t>
            </w:r>
            <w:r>
              <w:rPr>
                <w:sz w:val="18"/>
                <w:szCs w:val="18"/>
                <w:lang w:val="en-US"/>
              </w:rPr>
              <w:t>R</w:t>
            </w:r>
            <w:r w:rsidRPr="00C52749">
              <w:rPr>
                <w:sz w:val="18"/>
                <w:szCs w:val="18"/>
              </w:rPr>
              <w:t>-16</w:t>
            </w:r>
            <w:r>
              <w:rPr>
                <w:sz w:val="18"/>
                <w:szCs w:val="18"/>
              </w:rPr>
              <w:t>, 1 колесо</w:t>
            </w:r>
          </w:p>
        </w:tc>
        <w:tc>
          <w:tcPr>
            <w:tcW w:w="1128" w:type="dxa"/>
          </w:tcPr>
          <w:p w:rsidR="00227653" w:rsidRPr="00572C89" w:rsidRDefault="00227653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227653" w:rsidRPr="00572C89" w:rsidRDefault="00227653" w:rsidP="009C00F0">
            <w:pPr>
              <w:jc w:val="both"/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  <w:tc>
          <w:tcPr>
            <w:tcW w:w="1715" w:type="dxa"/>
          </w:tcPr>
          <w:p w:rsidR="00227653" w:rsidRPr="00572C89" w:rsidRDefault="00227653" w:rsidP="009C00F0">
            <w:pPr>
              <w:jc w:val="both"/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227653" w:rsidRPr="00572C89" w:rsidTr="009C00F0">
        <w:tc>
          <w:tcPr>
            <w:tcW w:w="4503" w:type="dxa"/>
            <w:vAlign w:val="bottom"/>
          </w:tcPr>
          <w:p w:rsidR="00227653" w:rsidRPr="00C52749" w:rsidRDefault="00227653" w:rsidP="008232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Комплект </w:t>
            </w:r>
            <w:proofErr w:type="spellStart"/>
            <w:r>
              <w:rPr>
                <w:sz w:val="18"/>
                <w:szCs w:val="18"/>
              </w:rPr>
              <w:t>переобувка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  <w:lang w:val="en-US"/>
              </w:rPr>
              <w:t>R</w:t>
            </w:r>
            <w:r w:rsidRPr="00C52749">
              <w:rPr>
                <w:sz w:val="18"/>
                <w:szCs w:val="18"/>
              </w:rPr>
              <w:t>-16</w:t>
            </w:r>
          </w:p>
        </w:tc>
        <w:tc>
          <w:tcPr>
            <w:tcW w:w="1128" w:type="dxa"/>
          </w:tcPr>
          <w:p w:rsidR="00227653" w:rsidRPr="00572C89" w:rsidRDefault="00227653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227653" w:rsidRDefault="00227653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227653" w:rsidRDefault="00227653" w:rsidP="009C00F0">
            <w:pPr>
              <w:jc w:val="both"/>
              <w:rPr>
                <w:b/>
              </w:rPr>
            </w:pPr>
          </w:p>
        </w:tc>
      </w:tr>
      <w:tr w:rsidR="00227653" w:rsidRPr="00572C89" w:rsidTr="009C00F0">
        <w:tc>
          <w:tcPr>
            <w:tcW w:w="4503" w:type="dxa"/>
            <w:vAlign w:val="bottom"/>
          </w:tcPr>
          <w:p w:rsidR="00227653" w:rsidRDefault="00227653" w:rsidP="008232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Комплект </w:t>
            </w:r>
            <w:proofErr w:type="spellStart"/>
            <w:r>
              <w:rPr>
                <w:sz w:val="18"/>
                <w:szCs w:val="18"/>
              </w:rPr>
              <w:t>переобувка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  <w:lang w:val="en-US"/>
              </w:rPr>
              <w:t>R</w:t>
            </w:r>
            <w:r w:rsidRPr="00C52749">
              <w:rPr>
                <w:sz w:val="18"/>
                <w:szCs w:val="18"/>
              </w:rPr>
              <w:t>-1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1128" w:type="dxa"/>
          </w:tcPr>
          <w:p w:rsidR="00227653" w:rsidRPr="00572C89" w:rsidRDefault="00227653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227653" w:rsidRDefault="00227653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227653" w:rsidRDefault="00227653" w:rsidP="009C00F0">
            <w:pPr>
              <w:jc w:val="both"/>
              <w:rPr>
                <w:b/>
              </w:rPr>
            </w:pPr>
          </w:p>
        </w:tc>
      </w:tr>
      <w:tr w:rsidR="00227653" w:rsidRPr="00572C89" w:rsidTr="009C00F0">
        <w:tc>
          <w:tcPr>
            <w:tcW w:w="4503" w:type="dxa"/>
            <w:vAlign w:val="bottom"/>
          </w:tcPr>
          <w:p w:rsidR="00227653" w:rsidRPr="0051364B" w:rsidRDefault="00EF4B88" w:rsidP="008232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Снятие/установка колеса, 1</w:t>
            </w:r>
            <w:r w:rsidR="00227653" w:rsidRPr="0051364B">
              <w:rPr>
                <w:sz w:val="18"/>
                <w:szCs w:val="18"/>
              </w:rPr>
              <w:t xml:space="preserve"> шт.</w:t>
            </w:r>
          </w:p>
        </w:tc>
        <w:tc>
          <w:tcPr>
            <w:tcW w:w="1128" w:type="dxa"/>
          </w:tcPr>
          <w:p w:rsidR="00227653" w:rsidRPr="00572C89" w:rsidRDefault="00227653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227653" w:rsidRDefault="00227653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227653" w:rsidRDefault="00227653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sz w:val="18"/>
                <w:szCs w:val="18"/>
              </w:rPr>
            </w:pPr>
            <w:r w:rsidRPr="006A57D7">
              <w:rPr>
                <w:b/>
                <w:sz w:val="18"/>
                <w:szCs w:val="18"/>
              </w:rPr>
              <w:t>8. Кузовные работы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Default="00E032DA" w:rsidP="009C00F0">
            <w:pPr>
              <w:jc w:val="both"/>
              <w:rPr>
                <w:b/>
              </w:rPr>
            </w:pPr>
          </w:p>
        </w:tc>
      </w:tr>
    </w:tbl>
    <w:p w:rsidR="00E032DA" w:rsidRPr="00155D9E" w:rsidRDefault="00E032DA" w:rsidP="00E032DA">
      <w:pPr>
        <w:tabs>
          <w:tab w:val="left" w:pos="1005"/>
        </w:tabs>
      </w:pPr>
    </w:p>
    <w:p w:rsidR="00AE2D73" w:rsidRDefault="00AE2D73" w:rsidP="00AE2D73">
      <w:pPr>
        <w:tabs>
          <w:tab w:val="left" w:pos="851"/>
          <w:tab w:val="num" w:pos="1287"/>
        </w:tabs>
        <w:spacing w:before="120"/>
        <w:jc w:val="both"/>
      </w:pPr>
      <w:r>
        <w:rPr>
          <w:b/>
        </w:rPr>
        <w:t xml:space="preserve">        </w:t>
      </w:r>
      <w:r w:rsidRPr="00876189">
        <w:rPr>
          <w:b/>
        </w:rPr>
        <w:t>ИСПОЛНИТЕЛЬ:</w:t>
      </w:r>
      <w:r w:rsidRPr="000E44D8">
        <w:rPr>
          <w:rFonts w:eastAsia="SimSun"/>
          <w:b/>
        </w:rPr>
        <w:t xml:space="preserve"> </w:t>
      </w:r>
      <w:r>
        <w:rPr>
          <w:rFonts w:eastAsia="SimSun"/>
          <w:b/>
        </w:rPr>
        <w:t xml:space="preserve">                                                              </w:t>
      </w:r>
      <w:r w:rsidRPr="00876189">
        <w:rPr>
          <w:rFonts w:eastAsia="SimSun"/>
          <w:b/>
        </w:rPr>
        <w:t>ЗАКАЗЧИК:</w:t>
      </w:r>
    </w:p>
    <w:p w:rsidR="00AE2D73" w:rsidRDefault="00AE2D73" w:rsidP="00AE2D73">
      <w:pPr>
        <w:tabs>
          <w:tab w:val="left" w:pos="851"/>
          <w:tab w:val="num" w:pos="1287"/>
        </w:tabs>
        <w:spacing w:before="120"/>
        <w:jc w:val="both"/>
      </w:pPr>
    </w:p>
    <w:p w:rsidR="00AE2D73" w:rsidRPr="00C85E02" w:rsidRDefault="00AE2D73" w:rsidP="00AE2D73">
      <w:pPr>
        <w:rPr>
          <w:bCs/>
        </w:rPr>
      </w:pPr>
      <w:r>
        <w:rPr>
          <w:bCs/>
        </w:rPr>
        <w:t xml:space="preserve">                                                                                                   </w:t>
      </w:r>
      <w:r w:rsidRPr="00C85E02">
        <w:rPr>
          <w:bCs/>
        </w:rPr>
        <w:t>Директор по общим вопросам</w:t>
      </w:r>
    </w:p>
    <w:p w:rsidR="00AE2D73" w:rsidRDefault="00AE2D73" w:rsidP="00AE2D73">
      <w:pPr>
        <w:tabs>
          <w:tab w:val="left" w:pos="851"/>
          <w:tab w:val="num" w:pos="1287"/>
        </w:tabs>
        <w:spacing w:before="120"/>
        <w:jc w:val="both"/>
      </w:pPr>
      <w:r>
        <w:t xml:space="preserve"> </w:t>
      </w:r>
    </w:p>
    <w:p w:rsidR="00AE2D73" w:rsidRDefault="00AE2D73" w:rsidP="00AE2D73">
      <w:r>
        <w:t xml:space="preserve">        </w:t>
      </w:r>
    </w:p>
    <w:p w:rsidR="00AE2D73" w:rsidRDefault="00AE2D73" w:rsidP="00AE2D73">
      <w:pPr>
        <w:rPr>
          <w:bCs/>
        </w:rPr>
      </w:pPr>
      <w:r>
        <w:t xml:space="preserve">       ____________________</w:t>
      </w:r>
      <w:r w:rsidRPr="00C53593">
        <w:t>_/</w:t>
      </w:r>
      <w:r>
        <w:t xml:space="preserve">                            /</w:t>
      </w:r>
      <w:r w:rsidRPr="000E44D8">
        <w:rPr>
          <w:bCs/>
        </w:rPr>
        <w:t xml:space="preserve"> </w:t>
      </w:r>
      <w:r>
        <w:rPr>
          <w:bCs/>
        </w:rPr>
        <w:t xml:space="preserve">                    </w:t>
      </w:r>
      <w:r w:rsidRPr="00C85E02">
        <w:rPr>
          <w:bCs/>
        </w:rPr>
        <w:t>______________________</w:t>
      </w:r>
      <w:r>
        <w:rPr>
          <w:bCs/>
        </w:rPr>
        <w:t>_____</w:t>
      </w:r>
      <w:r w:rsidRPr="00C85E02">
        <w:rPr>
          <w:bCs/>
        </w:rPr>
        <w:t>/</w:t>
      </w:r>
      <w:proofErr w:type="spellStart"/>
      <w:r w:rsidRPr="00C85E02">
        <w:rPr>
          <w:bCs/>
        </w:rPr>
        <w:t>А.П.Турков</w:t>
      </w:r>
      <w:proofErr w:type="spellEnd"/>
      <w:r w:rsidRPr="00C85E02">
        <w:rPr>
          <w:bCs/>
        </w:rPr>
        <w:t>/</w:t>
      </w:r>
      <w:r>
        <w:rPr>
          <w:bCs/>
        </w:rPr>
        <w:t xml:space="preserve"> </w:t>
      </w:r>
    </w:p>
    <w:p w:rsidR="00C800BB" w:rsidRDefault="00C800BB" w:rsidP="009B729F"/>
    <w:sectPr w:rsidR="00C800BB" w:rsidSect="000E44D8">
      <w:footerReference w:type="default" r:id="rId9"/>
      <w:type w:val="continuous"/>
      <w:pgSz w:w="11906" w:h="16838"/>
      <w:pgMar w:top="992" w:right="851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998" w:rsidRDefault="002C7998" w:rsidP="004D5760">
      <w:r>
        <w:separator/>
      </w:r>
    </w:p>
  </w:endnote>
  <w:endnote w:type="continuationSeparator" w:id="0">
    <w:p w:rsidR="002C7998" w:rsidRDefault="002C7998" w:rsidP="004D57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574" w:rsidRDefault="00A433F2" w:rsidP="00312293">
    <w:pPr>
      <w:pStyle w:val="a7"/>
      <w:jc w:val="right"/>
    </w:pPr>
    <w:r>
      <w:t xml:space="preserve">стр. </w:t>
    </w:r>
    <w:r w:rsidR="009A43C5">
      <w:fldChar w:fldCharType="begin"/>
    </w:r>
    <w:r>
      <w:instrText xml:space="preserve"> PAGE </w:instrText>
    </w:r>
    <w:r w:rsidR="009A43C5">
      <w:fldChar w:fldCharType="separate"/>
    </w:r>
    <w:r w:rsidR="006F15DE">
      <w:rPr>
        <w:noProof/>
      </w:rPr>
      <w:t>7</w:t>
    </w:r>
    <w:r w:rsidR="009A43C5">
      <w:fldChar w:fldCharType="end"/>
    </w:r>
    <w:r>
      <w:t xml:space="preserve"> из </w:t>
    </w:r>
    <w:r w:rsidR="009A43C5">
      <w:fldChar w:fldCharType="begin"/>
    </w:r>
    <w:r>
      <w:instrText xml:space="preserve"> NUMPAGES </w:instrText>
    </w:r>
    <w:r w:rsidR="009A43C5">
      <w:fldChar w:fldCharType="separate"/>
    </w:r>
    <w:r w:rsidR="006F15DE">
      <w:rPr>
        <w:noProof/>
      </w:rPr>
      <w:t>7</w:t>
    </w:r>
    <w:r w:rsidR="009A43C5"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998" w:rsidRDefault="002C7998" w:rsidP="004D5760">
      <w:r>
        <w:separator/>
      </w:r>
    </w:p>
  </w:footnote>
  <w:footnote w:type="continuationSeparator" w:id="0">
    <w:p w:rsidR="002C7998" w:rsidRDefault="002C7998" w:rsidP="004D57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F1B1A"/>
    <w:multiLevelType w:val="hybridMultilevel"/>
    <w:tmpl w:val="0D9EC564"/>
    <w:lvl w:ilvl="0" w:tplc="1F6A80C8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">
    <w:nsid w:val="02331BC9"/>
    <w:multiLevelType w:val="singleLevel"/>
    <w:tmpl w:val="44E68C3C"/>
    <w:lvl w:ilvl="0">
      <w:start w:val="6"/>
      <w:numFmt w:val="decimal"/>
      <w:lvlText w:val="2.%1."/>
      <w:legacy w:legacy="1" w:legacySpace="0" w:legacyIndent="384"/>
      <w:lvlJc w:val="left"/>
      <w:rPr>
        <w:rFonts w:ascii="Arial" w:hAnsi="Arial" w:cs="Arial" w:hint="default"/>
      </w:rPr>
    </w:lvl>
  </w:abstractNum>
  <w:abstractNum w:abstractNumId="2">
    <w:nsid w:val="1B8C6DFA"/>
    <w:multiLevelType w:val="singleLevel"/>
    <w:tmpl w:val="FF2A7506"/>
    <w:lvl w:ilvl="0">
      <w:start w:val="1"/>
      <w:numFmt w:val="decimal"/>
      <w:lvlText w:val="2.%1."/>
      <w:legacy w:legacy="1" w:legacySpace="0" w:legacyIndent="384"/>
      <w:lvlJc w:val="left"/>
      <w:rPr>
        <w:rFonts w:ascii="Arial" w:hAnsi="Arial" w:cs="Arial" w:hint="default"/>
      </w:rPr>
    </w:lvl>
  </w:abstractNum>
  <w:abstractNum w:abstractNumId="3">
    <w:nsid w:val="22ED14F2"/>
    <w:multiLevelType w:val="singleLevel"/>
    <w:tmpl w:val="5A26D18C"/>
    <w:lvl w:ilvl="0">
      <w:start w:val="1"/>
      <w:numFmt w:val="decimal"/>
      <w:lvlText w:val="3.%1."/>
      <w:legacy w:legacy="1" w:legacySpace="0" w:legacyIndent="346"/>
      <w:lvlJc w:val="left"/>
      <w:rPr>
        <w:rFonts w:ascii="Arial" w:hAnsi="Arial" w:cs="Arial" w:hint="default"/>
      </w:rPr>
    </w:lvl>
  </w:abstractNum>
  <w:abstractNum w:abstractNumId="4">
    <w:nsid w:val="2DA55BC4"/>
    <w:multiLevelType w:val="hybridMultilevel"/>
    <w:tmpl w:val="F3083FB8"/>
    <w:lvl w:ilvl="0" w:tplc="A7866ED2">
      <w:start w:val="4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5">
    <w:nsid w:val="2EDF52A8"/>
    <w:multiLevelType w:val="hybridMultilevel"/>
    <w:tmpl w:val="588EBE5A"/>
    <w:lvl w:ilvl="0" w:tplc="0419000F">
      <w:start w:val="1"/>
      <w:numFmt w:val="decimal"/>
      <w:lvlText w:val="%1."/>
      <w:lvlJc w:val="left"/>
      <w:pPr>
        <w:ind w:left="5460" w:hanging="360"/>
      </w:pPr>
    </w:lvl>
    <w:lvl w:ilvl="1" w:tplc="04190019" w:tentative="1">
      <w:start w:val="1"/>
      <w:numFmt w:val="lowerLetter"/>
      <w:lvlText w:val="%2."/>
      <w:lvlJc w:val="left"/>
      <w:pPr>
        <w:ind w:left="6180" w:hanging="360"/>
      </w:pPr>
    </w:lvl>
    <w:lvl w:ilvl="2" w:tplc="0419001B" w:tentative="1">
      <w:start w:val="1"/>
      <w:numFmt w:val="lowerRoman"/>
      <w:lvlText w:val="%3."/>
      <w:lvlJc w:val="right"/>
      <w:pPr>
        <w:ind w:left="6900" w:hanging="180"/>
      </w:pPr>
    </w:lvl>
    <w:lvl w:ilvl="3" w:tplc="0419000F" w:tentative="1">
      <w:start w:val="1"/>
      <w:numFmt w:val="decimal"/>
      <w:lvlText w:val="%4."/>
      <w:lvlJc w:val="left"/>
      <w:pPr>
        <w:ind w:left="7620" w:hanging="360"/>
      </w:pPr>
    </w:lvl>
    <w:lvl w:ilvl="4" w:tplc="04190019" w:tentative="1">
      <w:start w:val="1"/>
      <w:numFmt w:val="lowerLetter"/>
      <w:lvlText w:val="%5."/>
      <w:lvlJc w:val="left"/>
      <w:pPr>
        <w:ind w:left="8340" w:hanging="360"/>
      </w:pPr>
    </w:lvl>
    <w:lvl w:ilvl="5" w:tplc="0419001B" w:tentative="1">
      <w:start w:val="1"/>
      <w:numFmt w:val="lowerRoman"/>
      <w:lvlText w:val="%6."/>
      <w:lvlJc w:val="right"/>
      <w:pPr>
        <w:ind w:left="9060" w:hanging="180"/>
      </w:pPr>
    </w:lvl>
    <w:lvl w:ilvl="6" w:tplc="0419000F" w:tentative="1">
      <w:start w:val="1"/>
      <w:numFmt w:val="decimal"/>
      <w:lvlText w:val="%7."/>
      <w:lvlJc w:val="left"/>
      <w:pPr>
        <w:ind w:left="9780" w:hanging="360"/>
      </w:pPr>
    </w:lvl>
    <w:lvl w:ilvl="7" w:tplc="04190019" w:tentative="1">
      <w:start w:val="1"/>
      <w:numFmt w:val="lowerLetter"/>
      <w:lvlText w:val="%8."/>
      <w:lvlJc w:val="left"/>
      <w:pPr>
        <w:ind w:left="10500" w:hanging="360"/>
      </w:pPr>
    </w:lvl>
    <w:lvl w:ilvl="8" w:tplc="0419001B" w:tentative="1">
      <w:start w:val="1"/>
      <w:numFmt w:val="lowerRoman"/>
      <w:lvlText w:val="%9."/>
      <w:lvlJc w:val="right"/>
      <w:pPr>
        <w:ind w:left="11220" w:hanging="180"/>
      </w:pPr>
    </w:lvl>
  </w:abstractNum>
  <w:abstractNum w:abstractNumId="6">
    <w:nsid w:val="2FFA4EAA"/>
    <w:multiLevelType w:val="singleLevel"/>
    <w:tmpl w:val="3F1A5052"/>
    <w:lvl w:ilvl="0">
      <w:start w:val="4"/>
      <w:numFmt w:val="decimal"/>
      <w:lvlText w:val="3.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7">
    <w:nsid w:val="3DF1131E"/>
    <w:multiLevelType w:val="multilevel"/>
    <w:tmpl w:val="07384EA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477B72DC"/>
    <w:multiLevelType w:val="multilevel"/>
    <w:tmpl w:val="5DD8A97E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9">
    <w:nsid w:val="56F70DF0"/>
    <w:multiLevelType w:val="hybridMultilevel"/>
    <w:tmpl w:val="B2444E4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BC62EB"/>
    <w:multiLevelType w:val="hybridMultilevel"/>
    <w:tmpl w:val="2EBC49AC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1">
    <w:nsid w:val="5DAB2443"/>
    <w:multiLevelType w:val="hybridMultilevel"/>
    <w:tmpl w:val="FD4CDB60"/>
    <w:lvl w:ilvl="0" w:tplc="8976FE4C">
      <w:start w:val="1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12">
    <w:nsid w:val="78412825"/>
    <w:multiLevelType w:val="singleLevel"/>
    <w:tmpl w:val="786A1EAA"/>
    <w:lvl w:ilvl="0">
      <w:start w:val="1"/>
      <w:numFmt w:val="decimal"/>
      <w:lvlText w:val="4.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12"/>
  </w:num>
  <w:num w:numId="6">
    <w:abstractNumId w:val="7"/>
  </w:num>
  <w:num w:numId="7">
    <w:abstractNumId w:val="9"/>
  </w:num>
  <w:num w:numId="8">
    <w:abstractNumId w:val="11"/>
  </w:num>
  <w:num w:numId="9">
    <w:abstractNumId w:val="4"/>
  </w:num>
  <w:num w:numId="10">
    <w:abstractNumId w:val="8"/>
  </w:num>
  <w:num w:numId="11">
    <w:abstractNumId w:val="10"/>
  </w:num>
  <w:num w:numId="12">
    <w:abstractNumId w:val="0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C7039"/>
    <w:rsid w:val="00004D48"/>
    <w:rsid w:val="000063CD"/>
    <w:rsid w:val="00010D23"/>
    <w:rsid w:val="00025067"/>
    <w:rsid w:val="00042A86"/>
    <w:rsid w:val="000458E2"/>
    <w:rsid w:val="00052721"/>
    <w:rsid w:val="00070DD7"/>
    <w:rsid w:val="00071D3F"/>
    <w:rsid w:val="000B6909"/>
    <w:rsid w:val="000C700C"/>
    <w:rsid w:val="000E301A"/>
    <w:rsid w:val="000E3C9F"/>
    <w:rsid w:val="000E44D8"/>
    <w:rsid w:val="001067E5"/>
    <w:rsid w:val="001125C4"/>
    <w:rsid w:val="00124A57"/>
    <w:rsid w:val="001254F0"/>
    <w:rsid w:val="0013297D"/>
    <w:rsid w:val="00151450"/>
    <w:rsid w:val="00152192"/>
    <w:rsid w:val="00157F0C"/>
    <w:rsid w:val="00177E79"/>
    <w:rsid w:val="0019335C"/>
    <w:rsid w:val="001967B3"/>
    <w:rsid w:val="00196AA7"/>
    <w:rsid w:val="001C4D9D"/>
    <w:rsid w:val="001E1D14"/>
    <w:rsid w:val="001F3027"/>
    <w:rsid w:val="00200DDE"/>
    <w:rsid w:val="0022407F"/>
    <w:rsid w:val="0022715D"/>
    <w:rsid w:val="00227653"/>
    <w:rsid w:val="00227BA9"/>
    <w:rsid w:val="0023324F"/>
    <w:rsid w:val="00251C64"/>
    <w:rsid w:val="002747FA"/>
    <w:rsid w:val="00276130"/>
    <w:rsid w:val="00284B1B"/>
    <w:rsid w:val="00285439"/>
    <w:rsid w:val="002925F4"/>
    <w:rsid w:val="002C150E"/>
    <w:rsid w:val="002C7998"/>
    <w:rsid w:val="002D6E3C"/>
    <w:rsid w:val="003028C5"/>
    <w:rsid w:val="00327AA7"/>
    <w:rsid w:val="00331173"/>
    <w:rsid w:val="003578C0"/>
    <w:rsid w:val="00370B44"/>
    <w:rsid w:val="00371411"/>
    <w:rsid w:val="00373949"/>
    <w:rsid w:val="00390471"/>
    <w:rsid w:val="003953B6"/>
    <w:rsid w:val="003E2F2C"/>
    <w:rsid w:val="00420F9B"/>
    <w:rsid w:val="00435791"/>
    <w:rsid w:val="004424FF"/>
    <w:rsid w:val="00465140"/>
    <w:rsid w:val="00474B2B"/>
    <w:rsid w:val="00477173"/>
    <w:rsid w:val="0048674B"/>
    <w:rsid w:val="0049117C"/>
    <w:rsid w:val="004B51B6"/>
    <w:rsid w:val="004B5496"/>
    <w:rsid w:val="004B7CC8"/>
    <w:rsid w:val="004D3627"/>
    <w:rsid w:val="004D5760"/>
    <w:rsid w:val="004F4563"/>
    <w:rsid w:val="004F48E2"/>
    <w:rsid w:val="004F5085"/>
    <w:rsid w:val="0050012A"/>
    <w:rsid w:val="00500594"/>
    <w:rsid w:val="00507A76"/>
    <w:rsid w:val="00510F21"/>
    <w:rsid w:val="00526429"/>
    <w:rsid w:val="0053700E"/>
    <w:rsid w:val="00542A25"/>
    <w:rsid w:val="00562FC8"/>
    <w:rsid w:val="00585C62"/>
    <w:rsid w:val="0059139B"/>
    <w:rsid w:val="005C19DB"/>
    <w:rsid w:val="005D0B39"/>
    <w:rsid w:val="005D4875"/>
    <w:rsid w:val="005D4FB7"/>
    <w:rsid w:val="005D6A52"/>
    <w:rsid w:val="005F4916"/>
    <w:rsid w:val="00604FA8"/>
    <w:rsid w:val="00607A9C"/>
    <w:rsid w:val="0061535C"/>
    <w:rsid w:val="0062237F"/>
    <w:rsid w:val="00631211"/>
    <w:rsid w:val="00631E2E"/>
    <w:rsid w:val="0063331F"/>
    <w:rsid w:val="00634346"/>
    <w:rsid w:val="0064120F"/>
    <w:rsid w:val="00661638"/>
    <w:rsid w:val="00662CFD"/>
    <w:rsid w:val="0067538F"/>
    <w:rsid w:val="006C0938"/>
    <w:rsid w:val="006D1A0F"/>
    <w:rsid w:val="006D45EA"/>
    <w:rsid w:val="006F15DE"/>
    <w:rsid w:val="00702E77"/>
    <w:rsid w:val="0070542E"/>
    <w:rsid w:val="007061DF"/>
    <w:rsid w:val="00722053"/>
    <w:rsid w:val="00725A0D"/>
    <w:rsid w:val="0074555F"/>
    <w:rsid w:val="00747439"/>
    <w:rsid w:val="00755CBD"/>
    <w:rsid w:val="0077113A"/>
    <w:rsid w:val="0077785A"/>
    <w:rsid w:val="0078240F"/>
    <w:rsid w:val="0079739E"/>
    <w:rsid w:val="00797B2A"/>
    <w:rsid w:val="007A79FE"/>
    <w:rsid w:val="007B656B"/>
    <w:rsid w:val="007C5827"/>
    <w:rsid w:val="007D7233"/>
    <w:rsid w:val="007E2371"/>
    <w:rsid w:val="008030DE"/>
    <w:rsid w:val="00815D24"/>
    <w:rsid w:val="0081637D"/>
    <w:rsid w:val="00821216"/>
    <w:rsid w:val="008561F1"/>
    <w:rsid w:val="00866204"/>
    <w:rsid w:val="00876189"/>
    <w:rsid w:val="00877F78"/>
    <w:rsid w:val="008919F0"/>
    <w:rsid w:val="008F2B61"/>
    <w:rsid w:val="0091104B"/>
    <w:rsid w:val="00951B42"/>
    <w:rsid w:val="009624C4"/>
    <w:rsid w:val="00967966"/>
    <w:rsid w:val="00975ECC"/>
    <w:rsid w:val="00977BE9"/>
    <w:rsid w:val="00980FD3"/>
    <w:rsid w:val="009A43C5"/>
    <w:rsid w:val="009B729F"/>
    <w:rsid w:val="009E343E"/>
    <w:rsid w:val="009F4830"/>
    <w:rsid w:val="009F74F4"/>
    <w:rsid w:val="00A07D4D"/>
    <w:rsid w:val="00A3129F"/>
    <w:rsid w:val="00A3196E"/>
    <w:rsid w:val="00A374E2"/>
    <w:rsid w:val="00A433F2"/>
    <w:rsid w:val="00A66AD1"/>
    <w:rsid w:val="00A84BBC"/>
    <w:rsid w:val="00AD63CC"/>
    <w:rsid w:val="00AE2D73"/>
    <w:rsid w:val="00AF533A"/>
    <w:rsid w:val="00AF5538"/>
    <w:rsid w:val="00B0049C"/>
    <w:rsid w:val="00B23F31"/>
    <w:rsid w:val="00B52B82"/>
    <w:rsid w:val="00B62DC1"/>
    <w:rsid w:val="00B66CAA"/>
    <w:rsid w:val="00B83A44"/>
    <w:rsid w:val="00BA6054"/>
    <w:rsid w:val="00BB025A"/>
    <w:rsid w:val="00BB34EB"/>
    <w:rsid w:val="00BD222D"/>
    <w:rsid w:val="00BD41AC"/>
    <w:rsid w:val="00BD468A"/>
    <w:rsid w:val="00BD4C50"/>
    <w:rsid w:val="00BD5630"/>
    <w:rsid w:val="00C11AA7"/>
    <w:rsid w:val="00C27629"/>
    <w:rsid w:val="00C431FB"/>
    <w:rsid w:val="00C4754E"/>
    <w:rsid w:val="00C57C24"/>
    <w:rsid w:val="00C800BB"/>
    <w:rsid w:val="00C81579"/>
    <w:rsid w:val="00C864AB"/>
    <w:rsid w:val="00CD120C"/>
    <w:rsid w:val="00CF25BF"/>
    <w:rsid w:val="00CF4462"/>
    <w:rsid w:val="00D15380"/>
    <w:rsid w:val="00D23B8D"/>
    <w:rsid w:val="00D4437A"/>
    <w:rsid w:val="00D80CA0"/>
    <w:rsid w:val="00D91EB9"/>
    <w:rsid w:val="00DA2F86"/>
    <w:rsid w:val="00DA718D"/>
    <w:rsid w:val="00DB0C39"/>
    <w:rsid w:val="00DC7039"/>
    <w:rsid w:val="00DD07F9"/>
    <w:rsid w:val="00DD53F2"/>
    <w:rsid w:val="00DE3723"/>
    <w:rsid w:val="00DF4C8C"/>
    <w:rsid w:val="00E032DA"/>
    <w:rsid w:val="00E17FBB"/>
    <w:rsid w:val="00E20234"/>
    <w:rsid w:val="00E22DB5"/>
    <w:rsid w:val="00E411A0"/>
    <w:rsid w:val="00E430FE"/>
    <w:rsid w:val="00E44171"/>
    <w:rsid w:val="00E44A3E"/>
    <w:rsid w:val="00E45514"/>
    <w:rsid w:val="00E461C7"/>
    <w:rsid w:val="00E467B9"/>
    <w:rsid w:val="00E65AD3"/>
    <w:rsid w:val="00E7112E"/>
    <w:rsid w:val="00E71910"/>
    <w:rsid w:val="00E77300"/>
    <w:rsid w:val="00EA4B00"/>
    <w:rsid w:val="00EA557D"/>
    <w:rsid w:val="00EB202A"/>
    <w:rsid w:val="00EC494C"/>
    <w:rsid w:val="00EF4B88"/>
    <w:rsid w:val="00F11241"/>
    <w:rsid w:val="00F202AD"/>
    <w:rsid w:val="00F228AD"/>
    <w:rsid w:val="00F51D50"/>
    <w:rsid w:val="00F6718C"/>
    <w:rsid w:val="00F700BB"/>
    <w:rsid w:val="00F70D28"/>
    <w:rsid w:val="00F75267"/>
    <w:rsid w:val="00FA046F"/>
    <w:rsid w:val="00FA63F6"/>
    <w:rsid w:val="00FD7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5EC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4">
    <w:name w:val="heading 4"/>
    <w:basedOn w:val="a"/>
    <w:next w:val="a"/>
    <w:link w:val="40"/>
    <w:qFormat/>
    <w:rsid w:val="009F74F4"/>
    <w:pPr>
      <w:keepNext/>
      <w:widowControl/>
      <w:autoSpaceDE/>
      <w:autoSpaceDN/>
      <w:adjustRightInd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61C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link w:val="a5"/>
    <w:rsid w:val="0070542E"/>
    <w:pPr>
      <w:widowControl/>
      <w:autoSpaceDE/>
      <w:autoSpaceDN/>
      <w:adjustRightInd/>
      <w:ind w:firstLine="709"/>
      <w:jc w:val="both"/>
    </w:pPr>
    <w:rPr>
      <w:rFonts w:ascii="Courier New" w:hAnsi="Courier New" w:cs="Times New Roman"/>
      <w:b/>
    </w:rPr>
  </w:style>
  <w:style w:type="character" w:customStyle="1" w:styleId="a5">
    <w:name w:val="Текст Знак"/>
    <w:basedOn w:val="a0"/>
    <w:link w:val="a4"/>
    <w:rsid w:val="0070542E"/>
    <w:rPr>
      <w:rFonts w:ascii="Courier New" w:hAnsi="Courier New"/>
      <w:b/>
    </w:rPr>
  </w:style>
  <w:style w:type="paragraph" w:styleId="a6">
    <w:name w:val="List Paragraph"/>
    <w:basedOn w:val="a"/>
    <w:uiPriority w:val="34"/>
    <w:qFormat/>
    <w:rsid w:val="00C11AA7"/>
    <w:pPr>
      <w:ind w:left="720"/>
      <w:contextualSpacing/>
    </w:pPr>
  </w:style>
  <w:style w:type="paragraph" w:styleId="a7">
    <w:name w:val="footer"/>
    <w:basedOn w:val="a"/>
    <w:link w:val="a8"/>
    <w:rsid w:val="009B729F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Verdana" w:hAnsi="Verdana" w:cs="Times New Roman"/>
    </w:rPr>
  </w:style>
  <w:style w:type="character" w:customStyle="1" w:styleId="a8">
    <w:name w:val="Нижний колонтитул Знак"/>
    <w:basedOn w:val="a0"/>
    <w:link w:val="a7"/>
    <w:rsid w:val="009B729F"/>
    <w:rPr>
      <w:rFonts w:ascii="Verdana" w:hAnsi="Verdana"/>
    </w:rPr>
  </w:style>
  <w:style w:type="paragraph" w:styleId="a9">
    <w:name w:val="header"/>
    <w:basedOn w:val="a"/>
    <w:link w:val="aa"/>
    <w:rsid w:val="00631211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 w:cs="Times New Roman"/>
    </w:rPr>
  </w:style>
  <w:style w:type="character" w:customStyle="1" w:styleId="aa">
    <w:name w:val="Верхний колонтитул Знак"/>
    <w:basedOn w:val="a0"/>
    <w:link w:val="a9"/>
    <w:rsid w:val="00631211"/>
  </w:style>
  <w:style w:type="character" w:customStyle="1" w:styleId="40">
    <w:name w:val="Заголовок 4 Знак"/>
    <w:basedOn w:val="a0"/>
    <w:link w:val="4"/>
    <w:rsid w:val="009F74F4"/>
    <w:rPr>
      <w:b/>
      <w:bCs/>
      <w:sz w:val="28"/>
      <w:szCs w:val="28"/>
    </w:rPr>
  </w:style>
  <w:style w:type="paragraph" w:styleId="ab">
    <w:name w:val="Body Text Indent"/>
    <w:basedOn w:val="a"/>
    <w:link w:val="ac"/>
    <w:rsid w:val="009F74F4"/>
    <w:pPr>
      <w:widowControl/>
      <w:autoSpaceDE/>
      <w:autoSpaceDN/>
      <w:adjustRightInd/>
      <w:spacing w:after="120"/>
      <w:ind w:left="283"/>
    </w:pPr>
    <w:rPr>
      <w:rFonts w:ascii="Verdana" w:hAnsi="Verdana" w:cs="Times New Roman"/>
    </w:rPr>
  </w:style>
  <w:style w:type="character" w:customStyle="1" w:styleId="ac">
    <w:name w:val="Основной текст с отступом Знак"/>
    <w:basedOn w:val="a0"/>
    <w:link w:val="ab"/>
    <w:rsid w:val="009F74F4"/>
    <w:rPr>
      <w:rFonts w:ascii="Verdana" w:hAnsi="Verdana"/>
    </w:rPr>
  </w:style>
  <w:style w:type="paragraph" w:styleId="ad">
    <w:name w:val="Body Text"/>
    <w:basedOn w:val="a"/>
    <w:link w:val="ae"/>
    <w:rsid w:val="00435791"/>
    <w:pPr>
      <w:spacing w:after="120"/>
    </w:pPr>
  </w:style>
  <w:style w:type="character" w:customStyle="1" w:styleId="ae">
    <w:name w:val="Основной текст Знак"/>
    <w:basedOn w:val="a0"/>
    <w:link w:val="ad"/>
    <w:rsid w:val="00435791"/>
    <w:rPr>
      <w:rFonts w:ascii="Arial" w:hAnsi="Arial" w:cs="Arial"/>
    </w:rPr>
  </w:style>
  <w:style w:type="paragraph" w:customStyle="1" w:styleId="Default">
    <w:name w:val="Default"/>
    <w:rsid w:val="00876189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af">
    <w:name w:val="Hyperlink"/>
    <w:basedOn w:val="a0"/>
    <w:uiPriority w:val="99"/>
    <w:unhideWhenUsed/>
    <w:rsid w:val="00585C6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ctra@ek.kareli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F2225-924C-40BE-8BE6-903C10170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2451</Words>
  <Characters>18483</Characters>
  <Application>Microsoft Office Word</Application>
  <DocSecurity>0</DocSecurity>
  <Lines>154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PKS</Company>
  <LinksUpToDate>false</LinksUpToDate>
  <CharactersWithSpaces>20893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novozhilovaea</dc:creator>
  <cp:lastModifiedBy>PCS\a.shvetsova (WST-SVE-008)</cp:lastModifiedBy>
  <cp:revision>5</cp:revision>
  <cp:lastPrinted>2014-11-18T07:13:00Z</cp:lastPrinted>
  <dcterms:created xsi:type="dcterms:W3CDTF">2019-11-26T07:56:00Z</dcterms:created>
  <dcterms:modified xsi:type="dcterms:W3CDTF">2019-11-26T08:14:00Z</dcterms:modified>
</cp:coreProperties>
</file>